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AE05D" w14:textId="77777777" w:rsidR="00DE10E9" w:rsidRDefault="00C175B8">
      <w:pPr>
        <w:jc w:val="center"/>
        <w:rPr>
          <w:b/>
          <w:sz w:val="28"/>
          <w:szCs w:val="28"/>
        </w:rPr>
      </w:pPr>
      <w:r>
        <w:rPr>
          <w:b/>
          <w:sz w:val="28"/>
          <w:szCs w:val="28"/>
        </w:rPr>
        <w:t>INTERNATIONAL ORGANISATION FOR STANDARDISATION</w:t>
      </w:r>
    </w:p>
    <w:p w14:paraId="258E4D84" w14:textId="77777777" w:rsidR="00DE10E9" w:rsidRDefault="00C175B8">
      <w:pPr>
        <w:jc w:val="center"/>
        <w:rPr>
          <w:b/>
          <w:sz w:val="28"/>
        </w:rPr>
      </w:pPr>
      <w:r>
        <w:rPr>
          <w:b/>
          <w:sz w:val="28"/>
        </w:rPr>
        <w:t>ORGANISATION INTERNATIONALE DE NORMALISATION</w:t>
      </w:r>
    </w:p>
    <w:p w14:paraId="5F4092FF" w14:textId="77777777" w:rsidR="00DE10E9" w:rsidRDefault="00C175B8">
      <w:pPr>
        <w:jc w:val="center"/>
        <w:rPr>
          <w:b/>
          <w:sz w:val="28"/>
        </w:rPr>
      </w:pPr>
      <w:r>
        <w:rPr>
          <w:b/>
          <w:sz w:val="28"/>
        </w:rPr>
        <w:t>ISO/IEC JTC1/SC29/WG11</w:t>
      </w:r>
    </w:p>
    <w:p w14:paraId="4B543CDE" w14:textId="77777777" w:rsidR="00DE10E9" w:rsidRDefault="00C175B8">
      <w:pPr>
        <w:jc w:val="center"/>
        <w:rPr>
          <w:b/>
        </w:rPr>
      </w:pPr>
      <w:r>
        <w:rPr>
          <w:b/>
          <w:sz w:val="28"/>
        </w:rPr>
        <w:t>CODING OF MOVING PICTURES AND AUDIO</w:t>
      </w:r>
    </w:p>
    <w:p w14:paraId="79AFF0A1" w14:textId="77777777" w:rsidR="00DE10E9" w:rsidRDefault="00DE10E9">
      <w:pPr>
        <w:tabs>
          <w:tab w:val="left" w:pos="5387"/>
        </w:tabs>
        <w:spacing w:line="240" w:lineRule="exact"/>
        <w:jc w:val="center"/>
        <w:rPr>
          <w:b/>
        </w:rPr>
      </w:pPr>
    </w:p>
    <w:p w14:paraId="6DAF447A" w14:textId="77335561" w:rsidR="00DE10E9" w:rsidRDefault="00C175B8">
      <w:pPr>
        <w:jc w:val="right"/>
        <w:rPr>
          <w:b/>
        </w:rPr>
      </w:pPr>
      <w:r>
        <w:rPr>
          <w:b/>
        </w:rPr>
        <w:t>ISO/IEC JTC1/SC29/WG11 MPEG20</w:t>
      </w:r>
      <w:r>
        <w:rPr>
          <w:rFonts w:hint="eastAsia"/>
          <w:b/>
          <w:lang w:eastAsia="ja-JP"/>
        </w:rPr>
        <w:t>16</w:t>
      </w:r>
      <w:r>
        <w:rPr>
          <w:b/>
        </w:rPr>
        <w:t>/</w:t>
      </w:r>
      <w:r>
        <w:rPr>
          <w:rFonts w:hint="eastAsia"/>
          <w:b/>
          <w:color w:val="FF0000"/>
          <w:lang w:eastAsia="ja-JP"/>
        </w:rPr>
        <w:t>M</w:t>
      </w:r>
      <w:r w:rsidR="00F61EF5">
        <w:rPr>
          <w:b/>
          <w:color w:val="FF0000"/>
        </w:rPr>
        <w:t>508</w:t>
      </w:r>
      <w:r w:rsidR="00FD712E">
        <w:rPr>
          <w:b/>
          <w:color w:val="FF0000"/>
        </w:rPr>
        <w:t>57</w:t>
      </w:r>
    </w:p>
    <w:p w14:paraId="77E2DD0D" w14:textId="77777777" w:rsidR="00DE10E9" w:rsidRDefault="00C175B8">
      <w:pPr>
        <w:wordWrap w:val="0"/>
        <w:jc w:val="right"/>
        <w:rPr>
          <w:b/>
          <w:lang w:eastAsia="ja-JP"/>
        </w:rPr>
      </w:pPr>
      <w:r>
        <w:rPr>
          <w:b/>
          <w:lang w:eastAsia="ja-JP"/>
        </w:rPr>
        <w:t>October</w:t>
      </w:r>
      <w:r>
        <w:rPr>
          <w:rFonts w:eastAsia="Malgun Gothic"/>
          <w:b/>
        </w:rPr>
        <w:t xml:space="preserve"> 201</w:t>
      </w:r>
      <w:r>
        <w:rPr>
          <w:b/>
          <w:lang w:eastAsia="ja-JP"/>
        </w:rPr>
        <w:t>9</w:t>
      </w:r>
      <w:r>
        <w:rPr>
          <w:rFonts w:eastAsia="Malgun Gothic"/>
          <w:b/>
        </w:rPr>
        <w:t>, Geneva, CH</w:t>
      </w:r>
    </w:p>
    <w:p w14:paraId="554728BE" w14:textId="77777777" w:rsidR="00DE10E9" w:rsidRDefault="00DE10E9">
      <w:pPr>
        <w:jc w:val="right"/>
        <w:rPr>
          <w:b/>
          <w:lang w:eastAsia="ja-JP"/>
        </w:rPr>
      </w:pPr>
    </w:p>
    <w:p w14:paraId="25F2E5F4" w14:textId="77777777" w:rsidR="00DE10E9" w:rsidRDefault="00DE10E9">
      <w:pPr>
        <w:jc w:val="right"/>
        <w:rPr>
          <w:b/>
          <w:lang w:eastAsia="ja-JP"/>
        </w:rPr>
      </w:pPr>
    </w:p>
    <w:p w14:paraId="726C8ED0" w14:textId="77777777" w:rsidR="00DE10E9" w:rsidRDefault="00DE10E9">
      <w:pPr>
        <w:spacing w:line="240" w:lineRule="exact"/>
        <w:rPr>
          <w:lang w:val="fr-FR"/>
        </w:rPr>
      </w:pPr>
    </w:p>
    <w:tbl>
      <w:tblPr>
        <w:tblW w:w="0" w:type="auto"/>
        <w:tblLook w:val="01E0" w:firstRow="1" w:lastRow="1" w:firstColumn="1" w:lastColumn="1" w:noHBand="0" w:noVBand="0"/>
      </w:tblPr>
      <w:tblGrid>
        <w:gridCol w:w="1080"/>
        <w:gridCol w:w="8491"/>
      </w:tblGrid>
      <w:tr w:rsidR="00DE10E9" w14:paraId="28C74A9B" w14:textId="77777777">
        <w:tc>
          <w:tcPr>
            <w:tcW w:w="1080" w:type="dxa"/>
          </w:tcPr>
          <w:p w14:paraId="49AFC536" w14:textId="77777777" w:rsidR="00DE10E9" w:rsidRDefault="00C175B8">
            <w:pPr>
              <w:suppressAutoHyphens/>
              <w:rPr>
                <w:b/>
              </w:rPr>
            </w:pPr>
            <w:r>
              <w:rPr>
                <w:b/>
              </w:rPr>
              <w:t>Source</w:t>
            </w:r>
          </w:p>
        </w:tc>
        <w:tc>
          <w:tcPr>
            <w:tcW w:w="8491" w:type="dxa"/>
          </w:tcPr>
          <w:p w14:paraId="772D87FF" w14:textId="77777777" w:rsidR="00DE10E9" w:rsidRDefault="00C175B8">
            <w:pPr>
              <w:suppressAutoHyphens/>
              <w:rPr>
                <w:b/>
              </w:rPr>
            </w:pPr>
            <w:r>
              <w:rPr>
                <w:b/>
              </w:rPr>
              <w:t>InterDigital</w:t>
            </w:r>
          </w:p>
        </w:tc>
      </w:tr>
      <w:tr w:rsidR="00DE10E9" w14:paraId="27972487" w14:textId="77777777">
        <w:tc>
          <w:tcPr>
            <w:tcW w:w="1080" w:type="dxa"/>
          </w:tcPr>
          <w:p w14:paraId="0085F7A6" w14:textId="77777777" w:rsidR="00DE10E9" w:rsidRDefault="00C175B8">
            <w:pPr>
              <w:suppressAutoHyphens/>
              <w:rPr>
                <w:b/>
              </w:rPr>
            </w:pPr>
            <w:r>
              <w:rPr>
                <w:b/>
              </w:rPr>
              <w:t>Status</w:t>
            </w:r>
          </w:p>
        </w:tc>
        <w:tc>
          <w:tcPr>
            <w:tcW w:w="8491" w:type="dxa"/>
          </w:tcPr>
          <w:p w14:paraId="2E7A5EE4" w14:textId="77777777" w:rsidR="00DE10E9" w:rsidRDefault="00C175B8">
            <w:pPr>
              <w:suppressAutoHyphens/>
              <w:rPr>
                <w:b/>
              </w:rPr>
            </w:pPr>
            <w:r>
              <w:rPr>
                <w:b/>
              </w:rPr>
              <w:t>Input document</w:t>
            </w:r>
          </w:p>
        </w:tc>
      </w:tr>
      <w:tr w:rsidR="00DE10E9" w14:paraId="752E76A4" w14:textId="77777777">
        <w:tc>
          <w:tcPr>
            <w:tcW w:w="1080" w:type="dxa"/>
          </w:tcPr>
          <w:p w14:paraId="6C6109E6" w14:textId="77777777" w:rsidR="00DE10E9" w:rsidRDefault="00C175B8">
            <w:pPr>
              <w:suppressAutoHyphens/>
              <w:rPr>
                <w:b/>
              </w:rPr>
            </w:pPr>
            <w:r>
              <w:rPr>
                <w:b/>
              </w:rPr>
              <w:t>Title</w:t>
            </w:r>
          </w:p>
        </w:tc>
        <w:tc>
          <w:tcPr>
            <w:tcW w:w="8491" w:type="dxa"/>
          </w:tcPr>
          <w:p w14:paraId="61C59D3F" w14:textId="3EEE5C7E" w:rsidR="00DE10E9" w:rsidRDefault="00F02535">
            <w:pPr>
              <w:suppressAutoHyphens/>
              <w:rPr>
                <w:b/>
              </w:rPr>
            </w:pPr>
            <w:r>
              <w:rPr>
                <w:b/>
              </w:rPr>
              <w:t xml:space="preserve">[profile] </w:t>
            </w:r>
            <w:r w:rsidR="002B2E3D">
              <w:rPr>
                <w:b/>
              </w:rPr>
              <w:t>On EOM</w:t>
            </w:r>
            <w:r w:rsidR="00FD712E">
              <w:rPr>
                <w:b/>
              </w:rPr>
              <w:t xml:space="preserve"> restrictions</w:t>
            </w:r>
          </w:p>
        </w:tc>
      </w:tr>
      <w:tr w:rsidR="00DE10E9" w14:paraId="0CB62CBA" w14:textId="77777777">
        <w:tc>
          <w:tcPr>
            <w:tcW w:w="1080" w:type="dxa"/>
          </w:tcPr>
          <w:p w14:paraId="128A5BFB" w14:textId="77777777" w:rsidR="00DE10E9" w:rsidRDefault="00C175B8">
            <w:pPr>
              <w:rPr>
                <w:b/>
              </w:rPr>
            </w:pPr>
            <w:r>
              <w:rPr>
                <w:b/>
              </w:rPr>
              <w:t>Author</w:t>
            </w:r>
          </w:p>
        </w:tc>
        <w:tc>
          <w:tcPr>
            <w:tcW w:w="8491" w:type="dxa"/>
          </w:tcPr>
          <w:p w14:paraId="60F75CF6" w14:textId="1F0B3C68" w:rsidR="00DE10E9" w:rsidRDefault="009B16D8">
            <w:pPr>
              <w:rPr>
                <w:lang w:eastAsia="ja-JP"/>
              </w:rPr>
            </w:pPr>
            <w:r>
              <w:rPr>
                <w:lang w:eastAsia="ja-JP"/>
              </w:rPr>
              <w:t>Pierre Andrivon</w:t>
            </w:r>
            <w:r w:rsidR="00F51A40">
              <w:rPr>
                <w:lang w:eastAsia="ja-JP"/>
              </w:rPr>
              <w:t xml:space="preserve">, Yannick Olivier, </w:t>
            </w:r>
            <w:r w:rsidR="002B2E3D">
              <w:rPr>
                <w:lang w:eastAsia="ja-JP"/>
              </w:rPr>
              <w:t>Jean-Claude Chevet</w:t>
            </w:r>
          </w:p>
        </w:tc>
      </w:tr>
    </w:tbl>
    <w:p w14:paraId="43DE8980" w14:textId="33801447" w:rsidR="00C175B8" w:rsidRDefault="00C175B8">
      <w:pPr>
        <w:rPr>
          <w:lang w:val="de-AT"/>
        </w:rPr>
      </w:pPr>
    </w:p>
    <w:p w14:paraId="5396C83A" w14:textId="12AFF3AD" w:rsidR="00DA1B6F" w:rsidRDefault="00DA1B6F" w:rsidP="00DA1B6F">
      <w:pPr>
        <w:pStyle w:val="Heading1"/>
        <w:rPr>
          <w:lang w:val="de-AT"/>
        </w:rPr>
      </w:pPr>
      <w:r>
        <w:rPr>
          <w:lang w:val="de-AT"/>
        </w:rPr>
        <w:t>Introduction</w:t>
      </w:r>
    </w:p>
    <w:p w14:paraId="5AE3E110" w14:textId="758A7026" w:rsidR="00640A4F" w:rsidRDefault="00C15958" w:rsidP="00666A52">
      <w:pPr>
        <w:rPr>
          <w:lang w:val="de-AT"/>
        </w:rPr>
      </w:pPr>
      <w:r>
        <w:rPr>
          <w:lang w:val="de-AT"/>
        </w:rPr>
        <w:t xml:space="preserve">Version </w:t>
      </w:r>
      <w:r w:rsidR="00991ED2">
        <w:rPr>
          <w:lang w:val="de-AT"/>
        </w:rPr>
        <w:t>"</w:t>
      </w:r>
      <w:r>
        <w:rPr>
          <w:lang w:val="de-AT"/>
        </w:rPr>
        <w:t>d</w:t>
      </w:r>
      <w:r w:rsidR="006F3A96">
        <w:rPr>
          <w:lang w:val="de-AT"/>
        </w:rPr>
        <w:t>40</w:t>
      </w:r>
      <w:r w:rsidR="00991ED2">
        <w:rPr>
          <w:lang w:val="de-AT"/>
        </w:rPr>
        <w:t>_withProfiles"</w:t>
      </w:r>
      <w:r>
        <w:rPr>
          <w:lang w:val="de-AT"/>
        </w:rPr>
        <w:t xml:space="preserve"> of the </w:t>
      </w:r>
      <w:r w:rsidR="002051AD">
        <w:rPr>
          <w:lang w:val="de-AT"/>
        </w:rPr>
        <w:t>V-PCC draft specification</w:t>
      </w:r>
      <w:r w:rsidR="00405818">
        <w:rPr>
          <w:lang w:val="de-AT"/>
        </w:rPr>
        <w:t xml:space="preserve"> [1]</w:t>
      </w:r>
      <w:r w:rsidR="00CB2621">
        <w:rPr>
          <w:lang w:val="de-AT"/>
        </w:rPr>
        <w:t xml:space="preserve">, </w:t>
      </w:r>
      <w:r w:rsidR="00C51B77">
        <w:rPr>
          <w:lang w:val="de-AT"/>
        </w:rPr>
        <w:t>Enhanced Occupancy Map mode is excluded from the basic profile</w:t>
      </w:r>
      <w:r w:rsidR="00F57A6A">
        <w:rPr>
          <w:lang w:val="de-AT"/>
        </w:rPr>
        <w:t xml:space="preserve"> (asps_enhanced_occupancy_map_for_depth_flag forced to 0)</w:t>
      </w:r>
      <w:r w:rsidR="00C51B77">
        <w:rPr>
          <w:lang w:val="de-AT"/>
        </w:rPr>
        <w:t xml:space="preserve"> but present in the Full (or Advanced) profile. It was asserted that, when present, EOM (attributes) patch require</w:t>
      </w:r>
      <w:r w:rsidR="00BC343E">
        <w:rPr>
          <w:lang w:val="de-AT"/>
        </w:rPr>
        <w:t>s</w:t>
      </w:r>
      <w:r w:rsidR="00C51B77">
        <w:rPr>
          <w:lang w:val="de-AT"/>
        </w:rPr>
        <w:t xml:space="preserve"> additional syntax parsing and additional image decoding (the portion of the attribute frame containing the EOM attributes) although one decoder would not consider EOM coded points for reconstruction i.e. without consideration for the optional conformance point B.</w:t>
      </w:r>
    </w:p>
    <w:p w14:paraId="46A14E67" w14:textId="35499C09" w:rsidR="00C51B77" w:rsidRDefault="00C51B77" w:rsidP="00666A52">
      <w:pPr>
        <w:rPr>
          <w:lang w:val="de-AT"/>
        </w:rPr>
      </w:pPr>
    </w:p>
    <w:p w14:paraId="77BBF2FD" w14:textId="051DF334" w:rsidR="00C75090" w:rsidRDefault="00C51B77" w:rsidP="00C75090">
      <w:pPr>
        <w:rPr>
          <w:lang w:val="de-AT"/>
        </w:rPr>
      </w:pPr>
      <w:r>
        <w:rPr>
          <w:lang w:val="de-AT"/>
        </w:rPr>
        <w:t xml:space="preserve">This contribution proposes EOM constraints to address </w:t>
      </w:r>
      <w:r w:rsidR="00BC343E">
        <w:rPr>
          <w:lang w:val="de-AT"/>
        </w:rPr>
        <w:t>said decoding concern</w:t>
      </w:r>
      <w:r>
        <w:rPr>
          <w:lang w:val="de-AT"/>
        </w:rPr>
        <w:t>.</w:t>
      </w:r>
    </w:p>
    <w:p w14:paraId="1C408074" w14:textId="7F479214" w:rsidR="00DA1B6F" w:rsidRDefault="00DA1B6F" w:rsidP="00DA1B6F">
      <w:pPr>
        <w:pStyle w:val="Heading1"/>
        <w:rPr>
          <w:lang w:val="de-AT"/>
        </w:rPr>
      </w:pPr>
      <w:r>
        <w:rPr>
          <w:lang w:val="de-AT"/>
        </w:rPr>
        <w:t>Proposal</w:t>
      </w:r>
    </w:p>
    <w:p w14:paraId="2D0E85C5" w14:textId="7A2B714A" w:rsidR="00C51B77" w:rsidRDefault="00602D74" w:rsidP="00666A52">
      <w:pPr>
        <w:rPr>
          <w:lang w:val="de-AT"/>
        </w:rPr>
      </w:pPr>
      <w:r>
        <w:rPr>
          <w:lang w:val="de-AT"/>
        </w:rPr>
        <w:t>It is allegedly claimed that EOM is a tool particularly competitive when it comes to carry the original point cloud as only one map/layer (with EOM activated) against two maps</w:t>
      </w:r>
      <w:r w:rsidR="007477B0">
        <w:rPr>
          <w:lang w:val="de-AT"/>
        </w:rPr>
        <w:t>/layers</w:t>
      </w:r>
      <w:r>
        <w:rPr>
          <w:lang w:val="de-AT"/>
        </w:rPr>
        <w:t>.</w:t>
      </w:r>
    </w:p>
    <w:p w14:paraId="197A1726" w14:textId="273D817F" w:rsidR="00602D74" w:rsidRDefault="00602D74" w:rsidP="00666A52">
      <w:pPr>
        <w:rPr>
          <w:lang w:val="de-AT"/>
        </w:rPr>
      </w:pPr>
      <w:r>
        <w:rPr>
          <w:lang w:val="de-AT"/>
        </w:rPr>
        <w:t xml:space="preserve">Typically, </w:t>
      </w:r>
      <w:r w:rsidR="00D47F41">
        <w:rPr>
          <w:lang w:val="de-AT"/>
        </w:rPr>
        <w:t>considering</w:t>
      </w:r>
      <w:r>
        <w:rPr>
          <w:lang w:val="de-AT"/>
        </w:rPr>
        <w:t xml:space="preserve"> current implementation of the V-PCC codec (TMC2 v7), </w:t>
      </w:r>
      <w:del w:id="0" w:author="Pierre Andrivon" w:date="2019-10-04T15:37:00Z">
        <w:r w:rsidDel="00CE4BB2">
          <w:rPr>
            <w:lang w:val="de-AT"/>
          </w:rPr>
          <w:delText xml:space="preserve">it is asserted that one map/layer with EOM activated covers between 30 to 40% of all coded points for a typical loss of </w:delText>
        </w:r>
        <w:r w:rsidR="0078350F" w:rsidDel="00CE4BB2">
          <w:rPr>
            <w:lang w:val="de-AT"/>
          </w:rPr>
          <w:delText>few percent</w:delText>
        </w:r>
        <w:r w:rsidR="00087AF7" w:rsidDel="00CE4BB2">
          <w:rPr>
            <w:lang w:val="de-AT"/>
          </w:rPr>
          <w:delText>s</w:delText>
        </w:r>
        <w:r w:rsidR="0078350F" w:rsidDel="00CE4BB2">
          <w:rPr>
            <w:lang w:val="de-AT"/>
          </w:rPr>
          <w:delText xml:space="preserve"> of</w:delText>
        </w:r>
        <w:r w:rsidDel="00CE4BB2">
          <w:rPr>
            <w:lang w:val="de-AT"/>
          </w:rPr>
          <w:delText xml:space="preserve"> bitrate when compared to a two maps/layers solution.</w:delText>
        </w:r>
        <w:r w:rsidR="00E36A23" w:rsidDel="00CE4BB2">
          <w:rPr>
            <w:lang w:val="de-AT"/>
          </w:rPr>
          <w:delText xml:space="preserve"> Per the current implementation, points that would be not coded via EOM would be coded in raw mode, with performance penalty.</w:delText>
        </w:r>
      </w:del>
      <w:ins w:id="1" w:author="Pierre Andrivon" w:date="2019-10-04T15:22:00Z">
        <w:r w:rsidR="005C1981">
          <w:rPr>
            <w:lang w:val="de-AT"/>
          </w:rPr>
          <w:t xml:space="preserve">it is claimed that </w:t>
        </w:r>
      </w:ins>
      <w:ins w:id="2" w:author="Pierre Andrivon" w:date="2019-10-04T15:23:00Z">
        <w:r w:rsidR="005C1981">
          <w:rPr>
            <w:lang w:val="de-AT"/>
          </w:rPr>
          <w:t>one</w:t>
        </w:r>
      </w:ins>
      <w:ins w:id="3" w:author="Pierre Andrivon" w:date="2019-10-04T15:22:00Z">
        <w:r w:rsidR="005C1981">
          <w:rPr>
            <w:lang w:val="de-AT"/>
          </w:rPr>
          <w:t xml:space="preserve"> layer</w:t>
        </w:r>
      </w:ins>
      <w:ins w:id="4" w:author="Pierre Andrivon" w:date="2019-10-04T15:23:00Z">
        <w:r w:rsidR="005C1981">
          <w:rPr>
            <w:lang w:val="de-AT"/>
          </w:rPr>
          <w:t>/map</w:t>
        </w:r>
      </w:ins>
      <w:ins w:id="5" w:author="Pierre Andrivon" w:date="2019-10-04T15:22:00Z">
        <w:r w:rsidR="005C1981">
          <w:rPr>
            <w:lang w:val="de-AT"/>
          </w:rPr>
          <w:t xml:space="preserve"> </w:t>
        </w:r>
      </w:ins>
      <w:ins w:id="6" w:author="Pierre Andrivon" w:date="2019-10-04T15:23:00Z">
        <w:r w:rsidR="005C1981">
          <w:rPr>
            <w:lang w:val="de-AT"/>
          </w:rPr>
          <w:t>is easier to decode</w:t>
        </w:r>
      </w:ins>
      <w:ins w:id="7" w:author="Pierre Andrivon" w:date="2019-10-04T15:24:00Z">
        <w:r w:rsidR="005C1981">
          <w:rPr>
            <w:lang w:val="de-AT"/>
          </w:rPr>
          <w:t xml:space="preserve"> by current terminals than two layers/maps. In case, </w:t>
        </w:r>
      </w:ins>
      <w:ins w:id="8" w:author="Pierre Andrivon" w:date="2019-10-04T15:25:00Z">
        <w:r w:rsidR="005C1981">
          <w:rPr>
            <w:lang w:val="de-AT"/>
          </w:rPr>
          <w:t xml:space="preserve">a content provider </w:t>
        </w:r>
      </w:ins>
      <w:ins w:id="9" w:author="Pierre Andrivon" w:date="2019-10-04T15:24:00Z">
        <w:r w:rsidR="005C1981">
          <w:rPr>
            <w:lang w:val="de-AT"/>
          </w:rPr>
          <w:t xml:space="preserve">would be interested in providing a </w:t>
        </w:r>
      </w:ins>
      <w:ins w:id="10" w:author="Pierre Andrivon" w:date="2019-10-04T15:25:00Z">
        <w:r w:rsidR="005C1981">
          <w:rPr>
            <w:lang w:val="de-AT"/>
          </w:rPr>
          <w:t>faithful to the original point cloud</w:t>
        </w:r>
        <w:r w:rsidR="005C1981">
          <w:rPr>
            <w:lang w:val="de-AT"/>
          </w:rPr>
          <w:t xml:space="preserve"> (preserving artistic intent)</w:t>
        </w:r>
        <w:r w:rsidR="005C1981">
          <w:rPr>
            <w:lang w:val="de-AT"/>
          </w:rPr>
          <w:t xml:space="preserve"> </w:t>
        </w:r>
        <w:r w:rsidR="005C1981">
          <w:rPr>
            <w:lang w:val="de-AT"/>
          </w:rPr>
          <w:t xml:space="preserve">or a </w:t>
        </w:r>
      </w:ins>
      <w:ins w:id="11" w:author="Pierre Andrivon" w:date="2019-10-04T15:24:00Z">
        <w:r w:rsidR="005C1981">
          <w:rPr>
            <w:lang w:val="de-AT"/>
          </w:rPr>
          <w:t xml:space="preserve">high quality (high bitrate or lossless) </w:t>
        </w:r>
      </w:ins>
      <w:ins w:id="12" w:author="Pierre Andrivon" w:date="2019-10-04T15:25:00Z">
        <w:r w:rsidR="005C1981">
          <w:rPr>
            <w:lang w:val="de-AT"/>
          </w:rPr>
          <w:t>reconstruct</w:t>
        </w:r>
      </w:ins>
      <w:ins w:id="13" w:author="Pierre Andrivon" w:date="2019-10-04T15:26:00Z">
        <w:r w:rsidR="005C1981">
          <w:rPr>
            <w:lang w:val="de-AT"/>
          </w:rPr>
          <w:t>ed</w:t>
        </w:r>
      </w:ins>
      <w:ins w:id="14" w:author="Pierre Andrivon" w:date="2019-10-04T15:25:00Z">
        <w:r w:rsidR="005C1981">
          <w:rPr>
            <w:lang w:val="de-AT"/>
          </w:rPr>
          <w:t xml:space="preserve"> </w:t>
        </w:r>
      </w:ins>
      <w:ins w:id="15" w:author="Pierre Andrivon" w:date="2019-10-04T15:26:00Z">
        <w:r w:rsidR="005C1981">
          <w:rPr>
            <w:lang w:val="de-AT"/>
          </w:rPr>
          <w:t>point cloud with only one layer, EOM provides significant bitrate gains (see Result section</w:t>
        </w:r>
      </w:ins>
      <w:ins w:id="16" w:author="Pierre Andrivon" w:date="2019-10-04T15:27:00Z">
        <w:r w:rsidR="005C1981">
          <w:rPr>
            <w:lang w:val="de-AT"/>
          </w:rPr>
          <w:t xml:space="preserve"> 3).</w:t>
        </w:r>
        <w:r w:rsidR="00443766">
          <w:rPr>
            <w:lang w:val="de-AT"/>
          </w:rPr>
          <w:t xml:space="preserve"> </w:t>
        </w:r>
      </w:ins>
      <w:del w:id="17" w:author="Pierre Andrivon" w:date="2019-10-04T15:22:00Z">
        <w:r w:rsidR="00E36A23" w:rsidDel="005C1981">
          <w:rPr>
            <w:lang w:val="de-AT"/>
          </w:rPr>
          <w:delText xml:space="preserve"> </w:delText>
        </w:r>
      </w:del>
      <w:r w:rsidR="00E36A23">
        <w:rPr>
          <w:lang w:val="de-AT"/>
        </w:rPr>
        <w:t xml:space="preserve">Consequently, EOM may be a tool of interest for implementation </w:t>
      </w:r>
      <w:r w:rsidR="00710F66">
        <w:rPr>
          <w:lang w:val="de-AT"/>
        </w:rPr>
        <w:t xml:space="preserve">of 1 map/layer configuration as </w:t>
      </w:r>
      <w:r w:rsidR="00F04D13">
        <w:rPr>
          <w:lang w:val="de-AT"/>
        </w:rPr>
        <w:t xml:space="preserve">1 layer/map is </w:t>
      </w:r>
      <w:r w:rsidR="00710F66">
        <w:rPr>
          <w:lang w:val="de-AT"/>
        </w:rPr>
        <w:t xml:space="preserve">currently premitted by the </w:t>
      </w:r>
      <w:r w:rsidR="000B1109">
        <w:rPr>
          <w:lang w:val="de-AT"/>
        </w:rPr>
        <w:t>B</w:t>
      </w:r>
      <w:r w:rsidR="00710F66">
        <w:rPr>
          <w:lang w:val="de-AT"/>
        </w:rPr>
        <w:t>asic profile.</w:t>
      </w:r>
    </w:p>
    <w:p w14:paraId="0D00C8B6" w14:textId="72209D18" w:rsidR="00602D74" w:rsidRDefault="00602D74" w:rsidP="00666A52">
      <w:pPr>
        <w:rPr>
          <w:lang w:val="de-AT"/>
        </w:rPr>
      </w:pPr>
    </w:p>
    <w:p w14:paraId="1FEA6542" w14:textId="43154B37" w:rsidR="003569DB" w:rsidRDefault="003569DB" w:rsidP="003569DB">
      <w:pPr>
        <w:rPr>
          <w:lang w:val="de-AT"/>
        </w:rPr>
      </w:pPr>
      <w:r>
        <w:rPr>
          <w:lang w:val="de-AT"/>
        </w:rPr>
        <w:t xml:space="preserve">The intent </w:t>
      </w:r>
      <w:r w:rsidR="00FB0E52">
        <w:rPr>
          <w:lang w:val="de-AT"/>
        </w:rPr>
        <w:t>of</w:t>
      </w:r>
      <w:r>
        <w:rPr>
          <w:lang w:val="de-AT"/>
        </w:rPr>
        <w:t xml:space="preserve"> this proposal is to provide a set of restrictions on syntax elements that may allow enabling EOM with Basic profile</w:t>
      </w:r>
      <w:r w:rsidR="00673C2C">
        <w:rPr>
          <w:lang w:val="de-AT"/>
        </w:rPr>
        <w:t xml:space="preserve"> -- conformance point A --</w:t>
      </w:r>
      <w:r>
        <w:rPr>
          <w:lang w:val="de-AT"/>
        </w:rPr>
        <w:t xml:space="preserve"> when it is combined with Rec1 and possibly Rec Unconstrained reconstruction profiles component (still disallowing the tool with Rec0) </w:t>
      </w:r>
      <w:r w:rsidR="00673C2C">
        <w:rPr>
          <w:lang w:val="de-AT"/>
        </w:rPr>
        <w:t xml:space="preserve">-- conformance point B -- </w:t>
      </w:r>
      <w:r>
        <w:rPr>
          <w:lang w:val="de-AT"/>
        </w:rPr>
        <w:t>while addressing technical comment.</w:t>
      </w:r>
      <w:r w:rsidR="00AF21B8">
        <w:rPr>
          <w:lang w:val="de-AT"/>
        </w:rPr>
        <w:t xml:space="preserve"> Proposed restrictions result in placing EOM attributes in a separate video which may be discarded by the </w:t>
      </w:r>
      <w:r w:rsidR="006F167A">
        <w:rPr>
          <w:lang w:val="de-AT"/>
        </w:rPr>
        <w:t xml:space="preserve">V-PCC </w:t>
      </w:r>
      <w:r w:rsidR="00AF21B8">
        <w:rPr>
          <w:lang w:val="de-AT"/>
        </w:rPr>
        <w:t>decoder (</w:t>
      </w:r>
      <w:r w:rsidR="006F167A">
        <w:rPr>
          <w:lang w:val="de-AT"/>
        </w:rPr>
        <w:t>typically</w:t>
      </w:r>
      <w:r w:rsidR="00AF21B8">
        <w:rPr>
          <w:lang w:val="de-AT"/>
        </w:rPr>
        <w:t xml:space="preserve"> for the profile V-PCC Basic Rec </w:t>
      </w:r>
      <w:r w:rsidR="00E37562">
        <w:rPr>
          <w:lang w:val="de-AT"/>
        </w:rPr>
        <w:t>U</w:t>
      </w:r>
      <w:r w:rsidR="00AF21B8">
        <w:rPr>
          <w:lang w:val="de-AT"/>
        </w:rPr>
        <w:t>nconstrained).</w:t>
      </w:r>
      <w:r w:rsidR="00316FF1">
        <w:rPr>
          <w:lang w:val="de-AT"/>
        </w:rPr>
        <w:t xml:space="preserve"> It is noted that</w:t>
      </w:r>
      <w:r w:rsidR="008042B7">
        <w:rPr>
          <w:lang w:val="de-AT"/>
        </w:rPr>
        <w:t>,</w:t>
      </w:r>
      <w:r w:rsidR="00316FF1">
        <w:rPr>
          <w:lang w:val="de-AT"/>
        </w:rPr>
        <w:t xml:space="preserve"> </w:t>
      </w:r>
      <w:r w:rsidR="008042B7">
        <w:rPr>
          <w:lang w:val="de-AT"/>
        </w:rPr>
        <w:t xml:space="preserve">by design, </w:t>
      </w:r>
      <w:r w:rsidR="00316FF1">
        <w:rPr>
          <w:lang w:val="de-AT"/>
        </w:rPr>
        <w:t>in case of EOM presence, the decoding of geometry is not impacted compared to its non presence</w:t>
      </w:r>
      <w:ins w:id="18" w:author="Pierre Andrivon" w:date="2019-10-04T15:37:00Z">
        <w:r w:rsidR="00F030F2">
          <w:rPr>
            <w:lang w:val="de-AT"/>
          </w:rPr>
          <w:t xml:space="preserve"> as the occupancy map </w:t>
        </w:r>
        <w:r w:rsidR="001D0A96">
          <w:rPr>
            <w:lang w:val="de-AT"/>
          </w:rPr>
          <w:t xml:space="preserve">is required </w:t>
        </w:r>
        <w:bookmarkStart w:id="19" w:name="_GoBack"/>
        <w:bookmarkEnd w:id="19"/>
        <w:r w:rsidR="00F030F2">
          <w:rPr>
            <w:lang w:val="de-AT"/>
          </w:rPr>
          <w:t>to be decoded anyway.</w:t>
        </w:r>
      </w:ins>
      <w:del w:id="20" w:author="Pierre Andrivon" w:date="2019-10-04T15:37:00Z">
        <w:r w:rsidR="00316FF1" w:rsidDel="00F030F2">
          <w:rPr>
            <w:lang w:val="de-AT"/>
          </w:rPr>
          <w:delText>.</w:delText>
        </w:r>
      </w:del>
    </w:p>
    <w:p w14:paraId="2BAA3ACB" w14:textId="4BEADDE8" w:rsidR="003569DB" w:rsidRDefault="003569DB" w:rsidP="003569DB">
      <w:pPr>
        <w:rPr>
          <w:lang w:val="de-AT"/>
        </w:rPr>
      </w:pPr>
    </w:p>
    <w:p w14:paraId="6B68AB1C" w14:textId="10791734" w:rsidR="002C702C" w:rsidRDefault="00F57A6A" w:rsidP="00666A52">
      <w:pPr>
        <w:rPr>
          <w:lang w:val="de-AT"/>
        </w:rPr>
      </w:pPr>
      <w:r>
        <w:rPr>
          <w:lang w:val="de-AT"/>
        </w:rPr>
        <w:t>The propos</w:t>
      </w:r>
      <w:r w:rsidR="00472F44">
        <w:rPr>
          <w:lang w:val="de-AT"/>
        </w:rPr>
        <w:t xml:space="preserve">ition </w:t>
      </w:r>
      <w:r>
        <w:rPr>
          <w:lang w:val="de-AT"/>
        </w:rPr>
        <w:t xml:space="preserve">consists of one constraint release and </w:t>
      </w:r>
      <w:r w:rsidR="00422BF7">
        <w:rPr>
          <w:lang w:val="de-AT"/>
        </w:rPr>
        <w:t>two</w:t>
      </w:r>
      <w:r>
        <w:rPr>
          <w:lang w:val="de-AT"/>
        </w:rPr>
        <w:t xml:space="preserve"> restrictions:</w:t>
      </w:r>
    </w:p>
    <w:p w14:paraId="01A1A543" w14:textId="37EAD1F5" w:rsidR="00F57A6A" w:rsidRDefault="00F57A6A" w:rsidP="00666A52">
      <w:pPr>
        <w:rPr>
          <w:lang w:val="de-AT"/>
        </w:rPr>
      </w:pPr>
      <w:r>
        <w:rPr>
          <w:lang w:val="de-AT"/>
        </w:rPr>
        <w:lastRenderedPageBreak/>
        <w:t xml:space="preserve">- remove </w:t>
      </w:r>
      <w:r w:rsidRPr="00F57A6A">
        <w:rPr>
          <w:rFonts w:eastAsia="Calibri"/>
          <w:color w:val="000000"/>
          <w:sz w:val="20"/>
          <w:szCs w:val="20"/>
          <w:lang w:val="en-CA"/>
        </w:rPr>
        <w:t>asps_enhanced_occupancy_map_for_depth_flag</w:t>
      </w:r>
      <w:r>
        <w:rPr>
          <w:rFonts w:eastAsia="Calibri"/>
          <w:color w:val="000000"/>
          <w:sz w:val="20"/>
          <w:szCs w:val="20"/>
          <w:lang w:val="en-CA"/>
        </w:rPr>
        <w:t xml:space="preserve"> = 0 </w:t>
      </w:r>
      <w:r w:rsidRPr="00F57A6A">
        <w:rPr>
          <w:lang w:val="de-AT"/>
        </w:rPr>
        <w:t>from table A.4</w:t>
      </w:r>
      <w:r>
        <w:rPr>
          <w:lang w:val="de-AT"/>
        </w:rPr>
        <w:t xml:space="preserve">, so that EOM may be permitted with </w:t>
      </w:r>
      <w:r w:rsidR="00751869">
        <w:rPr>
          <w:lang w:val="de-AT"/>
        </w:rPr>
        <w:t>B</w:t>
      </w:r>
      <w:r>
        <w:rPr>
          <w:lang w:val="de-AT"/>
        </w:rPr>
        <w:t>asic profile</w:t>
      </w:r>
      <w:r w:rsidR="00751869">
        <w:rPr>
          <w:lang w:val="de-AT"/>
        </w:rPr>
        <w:t xml:space="preserve"> in conjunction with Rec1 and possibly Rec Unconstrained.</w:t>
      </w:r>
    </w:p>
    <w:p w14:paraId="3143A731" w14:textId="6BA54A6C" w:rsidR="008119BA" w:rsidRDefault="00F57A6A" w:rsidP="00666A52">
      <w:pPr>
        <w:rPr>
          <w:lang w:val="de-AT"/>
        </w:rPr>
      </w:pPr>
      <w:r>
        <w:rPr>
          <w:lang w:val="de-AT"/>
        </w:rPr>
        <w:t xml:space="preserve">- set to 1 the value of </w:t>
      </w:r>
      <w:r w:rsidRPr="00F57A6A">
        <w:rPr>
          <w:bCs/>
          <w:color w:val="000000"/>
          <w:sz w:val="20"/>
          <w:szCs w:val="20"/>
          <w:lang w:val="en-CA"/>
        </w:rPr>
        <w:t>vpcc_raw_</w:t>
      </w:r>
      <w:del w:id="21" w:author="Pierre Andrivon" w:date="2019-10-04T15:34:00Z">
        <w:r w:rsidRPr="00F57A6A" w:rsidDel="00A56398">
          <w:rPr>
            <w:bCs/>
            <w:color w:val="000000"/>
            <w:sz w:val="20"/>
            <w:szCs w:val="20"/>
            <w:lang w:val="en-CA"/>
          </w:rPr>
          <w:delText>patch</w:delText>
        </w:r>
      </w:del>
      <w:ins w:id="22" w:author="Pierre Andrivon" w:date="2019-10-04T15:34:00Z">
        <w:r w:rsidR="00A56398">
          <w:rPr>
            <w:bCs/>
            <w:color w:val="000000"/>
            <w:sz w:val="20"/>
            <w:szCs w:val="20"/>
            <w:lang w:val="en-CA"/>
          </w:rPr>
          <w:t>separate_video_present</w:t>
        </w:r>
      </w:ins>
      <w:del w:id="23" w:author="Pierre Andrivon" w:date="2019-10-04T15:34:00Z">
        <w:r w:rsidRPr="00F57A6A" w:rsidDel="00A56398">
          <w:rPr>
            <w:bCs/>
            <w:color w:val="000000"/>
            <w:sz w:val="20"/>
            <w:szCs w:val="20"/>
            <w:lang w:val="en-CA"/>
          </w:rPr>
          <w:delText>_enabled</w:delText>
        </w:r>
      </w:del>
      <w:r w:rsidRPr="00F57A6A">
        <w:rPr>
          <w:bCs/>
          <w:color w:val="000000"/>
          <w:sz w:val="20"/>
          <w:szCs w:val="20"/>
          <w:lang w:val="en-CA"/>
        </w:rPr>
        <w:t>_flag</w:t>
      </w:r>
      <w:r>
        <w:rPr>
          <w:lang w:val="de-AT"/>
        </w:rPr>
        <w:t xml:space="preserve"> in table A.4</w:t>
      </w:r>
      <w:ins w:id="24" w:author="Pierre Andrivon" w:date="2019-10-04T15:34:00Z">
        <w:r w:rsidR="00A56398">
          <w:rPr>
            <w:lang w:val="de-AT"/>
          </w:rPr>
          <w:t xml:space="preserve">, conditionnaly to </w:t>
        </w:r>
        <w:r w:rsidR="00A56398" w:rsidRPr="00A56398">
          <w:rPr>
            <w:bCs/>
            <w:color w:val="000000"/>
            <w:sz w:val="20"/>
            <w:szCs w:val="20"/>
            <w:lang w:val="en-CA"/>
            <w:rPrChange w:id="25" w:author="Pierre Andrivon" w:date="2019-10-04T15:35:00Z">
              <w:rPr>
                <w:lang w:val="de-AT"/>
              </w:rPr>
            </w:rPrChange>
          </w:rPr>
          <w:t xml:space="preserve">vpcc_raw_patch_enabled_flag </w:t>
        </w:r>
        <w:r w:rsidR="00A56398" w:rsidRPr="00D31936">
          <w:rPr>
            <w:lang w:val="de-AT"/>
            <w:rPrChange w:id="26" w:author="Pierre Andrivon" w:date="2019-10-04T15:35:00Z">
              <w:rPr>
                <w:lang w:val="de-AT"/>
              </w:rPr>
            </w:rPrChange>
          </w:rPr>
          <w:t>presence</w:t>
        </w:r>
      </w:ins>
      <w:r w:rsidR="008119BA">
        <w:rPr>
          <w:lang w:val="de-AT"/>
        </w:rPr>
        <w:t xml:space="preserve"> (</w:t>
      </w:r>
      <w:r w:rsidR="00C12D19">
        <w:rPr>
          <w:lang w:val="de-AT"/>
        </w:rPr>
        <w:t xml:space="preserve">discrepency between V-PCC draft specification and reference software - </w:t>
      </w:r>
      <w:r w:rsidR="008119BA">
        <w:rPr>
          <w:lang w:val="de-AT"/>
        </w:rPr>
        <w:t>see contribution [2] to understand why this flag actually acts upon EOM separate video mode)</w:t>
      </w:r>
    </w:p>
    <w:p w14:paraId="3E9718A5" w14:textId="712062EF" w:rsidR="00F57A6A" w:rsidRDefault="008119BA" w:rsidP="00666A52">
      <w:pPr>
        <w:rPr>
          <w:lang w:val="de-AT"/>
        </w:rPr>
      </w:pPr>
      <w:r>
        <w:rPr>
          <w:lang w:val="de-AT"/>
        </w:rPr>
        <w:t xml:space="preserve">- set to 1 </w:t>
      </w:r>
      <w:r w:rsidR="003A4725">
        <w:rPr>
          <w:lang w:val="de-AT"/>
        </w:rPr>
        <w:t xml:space="preserve">the value of </w:t>
      </w:r>
      <w:r w:rsidR="003A4725" w:rsidRPr="003A4725">
        <w:rPr>
          <w:bCs/>
          <w:color w:val="000000"/>
          <w:sz w:val="20"/>
          <w:szCs w:val="20"/>
          <w:lang w:val="en-CA"/>
        </w:rPr>
        <w:t>epdu_patch_in_eom_video_flag</w:t>
      </w:r>
      <w:r w:rsidR="003A4725">
        <w:rPr>
          <w:bCs/>
          <w:color w:val="000000"/>
          <w:sz w:val="20"/>
          <w:szCs w:val="20"/>
          <w:lang w:val="en-CA"/>
        </w:rPr>
        <w:t xml:space="preserve"> </w:t>
      </w:r>
      <w:r w:rsidR="003A4725">
        <w:rPr>
          <w:lang w:val="de-AT"/>
        </w:rPr>
        <w:t>if it exists</w:t>
      </w:r>
      <w:ins w:id="27" w:author="Pierre Andrivon" w:date="2019-10-04T15:33:00Z">
        <w:r w:rsidR="00A56398">
          <w:rPr>
            <w:lang w:val="de-AT"/>
          </w:rPr>
          <w:t xml:space="preserve"> (or currently </w:t>
        </w:r>
        <w:r w:rsidR="00A56398">
          <w:rPr>
            <w:bCs/>
            <w:color w:val="000000"/>
            <w:sz w:val="20"/>
            <w:szCs w:val="20"/>
            <w:lang w:val="en-CA"/>
          </w:rPr>
          <w:t>r</w:t>
        </w:r>
        <w:r w:rsidR="00A56398" w:rsidRPr="003A4725">
          <w:rPr>
            <w:bCs/>
            <w:color w:val="000000"/>
            <w:sz w:val="20"/>
            <w:szCs w:val="20"/>
            <w:lang w:val="en-CA"/>
          </w:rPr>
          <w:t>pdu_patch_in_</w:t>
        </w:r>
        <w:r w:rsidR="00A56398">
          <w:rPr>
            <w:bCs/>
            <w:color w:val="000000"/>
            <w:sz w:val="20"/>
            <w:szCs w:val="20"/>
            <w:lang w:val="en-CA"/>
          </w:rPr>
          <w:t>raw</w:t>
        </w:r>
        <w:r w:rsidR="00A56398" w:rsidRPr="003A4725">
          <w:rPr>
            <w:bCs/>
            <w:color w:val="000000"/>
            <w:sz w:val="20"/>
            <w:szCs w:val="20"/>
            <w:lang w:val="en-CA"/>
          </w:rPr>
          <w:t>_video_flag</w:t>
        </w:r>
        <w:r w:rsidR="00A56398">
          <w:rPr>
            <w:bCs/>
            <w:color w:val="000000"/>
            <w:sz w:val="20"/>
            <w:szCs w:val="20"/>
            <w:lang w:val="en-CA"/>
          </w:rPr>
          <w:t>)</w:t>
        </w:r>
      </w:ins>
      <w:r w:rsidR="003A4725">
        <w:rPr>
          <w:lang w:val="de-AT"/>
        </w:rPr>
        <w:t xml:space="preserve"> (see [2]</w:t>
      </w:r>
      <w:r w:rsidR="00C12D19">
        <w:rPr>
          <w:lang w:val="de-AT"/>
        </w:rPr>
        <w:t xml:space="preserve"> for clarifications</w:t>
      </w:r>
      <w:r w:rsidR="003A4725">
        <w:rPr>
          <w:lang w:val="de-AT"/>
        </w:rPr>
        <w:t>)</w:t>
      </w:r>
    </w:p>
    <w:p w14:paraId="5AB548FD" w14:textId="77BE08AB" w:rsidR="00422BF7" w:rsidRDefault="00422BF7" w:rsidP="00666A52">
      <w:pPr>
        <w:rPr>
          <w:lang w:val="de-AT"/>
        </w:rPr>
      </w:pPr>
    </w:p>
    <w:p w14:paraId="34A8096B" w14:textId="5E73DEA1" w:rsidR="008119BA" w:rsidRDefault="00422BF7" w:rsidP="00666A52">
      <w:pPr>
        <w:rPr>
          <w:ins w:id="28" w:author="Pierre Andrivon" w:date="2019-10-04T15:27:00Z"/>
          <w:lang w:val="de-AT"/>
        </w:rPr>
      </w:pPr>
      <w:r>
        <w:rPr>
          <w:lang w:val="de-AT"/>
        </w:rPr>
        <w:t>It is worth noting that levels also limit EOM mode usage as specified in table A.8 of [1].</w:t>
      </w:r>
    </w:p>
    <w:p w14:paraId="1E30BC81" w14:textId="4EBC578F" w:rsidR="00C342B8" w:rsidRDefault="00C342B8" w:rsidP="00666A52">
      <w:pPr>
        <w:rPr>
          <w:ins w:id="29" w:author="Pierre Andrivon" w:date="2019-10-04T15:27:00Z"/>
          <w:lang w:val="de-AT"/>
        </w:rPr>
      </w:pPr>
    </w:p>
    <w:p w14:paraId="2A77F9B8" w14:textId="29685798" w:rsidR="00C342B8" w:rsidDel="00C342B8" w:rsidRDefault="00C342B8" w:rsidP="00666A52">
      <w:pPr>
        <w:rPr>
          <w:del w:id="30" w:author="Pierre Andrivon" w:date="2019-10-04T15:27:00Z"/>
          <w:lang w:val="de-AT"/>
        </w:rPr>
      </w:pPr>
    </w:p>
    <w:p w14:paraId="1D2553A9" w14:textId="22F52A87" w:rsidR="003569DB" w:rsidDel="00C342B8" w:rsidRDefault="003569DB" w:rsidP="00666A52">
      <w:pPr>
        <w:rPr>
          <w:del w:id="31" w:author="Pierre Andrivon" w:date="2019-10-04T15:27:00Z"/>
          <w:lang w:val="de-AT"/>
        </w:rPr>
      </w:pPr>
    </w:p>
    <w:p w14:paraId="27455205" w14:textId="0B876880" w:rsidR="00C342B8" w:rsidRDefault="00C342B8" w:rsidP="00DA1B6F">
      <w:pPr>
        <w:pStyle w:val="Heading1"/>
        <w:rPr>
          <w:ins w:id="32" w:author="Pierre Andrivon" w:date="2019-10-04T15:27:00Z"/>
          <w:lang w:val="de-AT"/>
        </w:rPr>
      </w:pPr>
      <w:ins w:id="33" w:author="Pierre Andrivon" w:date="2019-10-04T15:27:00Z">
        <w:r>
          <w:rPr>
            <w:lang w:val="de-AT"/>
          </w:rPr>
          <w:t>Results</w:t>
        </w:r>
      </w:ins>
    </w:p>
    <w:p w14:paraId="64C0A255" w14:textId="160CD512" w:rsidR="00C342B8" w:rsidRDefault="00C342B8" w:rsidP="00C342B8">
      <w:pPr>
        <w:rPr>
          <w:ins w:id="34" w:author="Pierre Andrivon" w:date="2019-10-04T15:27:00Z"/>
          <w:lang w:val="de-AT"/>
        </w:rPr>
      </w:pPr>
    </w:p>
    <w:p w14:paraId="0556D973" w14:textId="1B9741A4" w:rsidR="00C342B8" w:rsidRDefault="00C342B8" w:rsidP="00C342B8">
      <w:pPr>
        <w:rPr>
          <w:ins w:id="35" w:author="Pierre Andrivon" w:date="2019-10-04T15:27:00Z"/>
          <w:lang w:val="de-AT"/>
        </w:rPr>
      </w:pPr>
      <w:ins w:id="36" w:author="Pierre Andrivon" w:date="2019-10-04T15:27:00Z">
        <w:r>
          <w:rPr>
            <w:lang w:val="de-AT"/>
          </w:rPr>
          <w:t xml:space="preserve">In this clause, one layer </w:t>
        </w:r>
      </w:ins>
      <w:ins w:id="37" w:author="Pierre Andrivon" w:date="2019-10-04T15:28:00Z">
        <w:r>
          <w:rPr>
            <w:lang w:val="de-AT"/>
          </w:rPr>
          <w:t>is compared to one layer with EOM in lossless conditions.</w:t>
        </w:r>
      </w:ins>
      <w:ins w:id="38" w:author="Pierre Andrivon" w:date="2019-10-04T15:29:00Z">
        <w:r>
          <w:rPr>
            <w:lang w:val="de-AT"/>
          </w:rPr>
          <w:t xml:space="preserve"> The average </w:t>
        </w:r>
        <w:r w:rsidR="00493C6C">
          <w:rPr>
            <w:lang w:val="de-AT"/>
          </w:rPr>
          <w:t xml:space="preserve">bitrate </w:t>
        </w:r>
        <w:r>
          <w:rPr>
            <w:lang w:val="de-AT"/>
          </w:rPr>
          <w:t xml:space="preserve">gain </w:t>
        </w:r>
        <w:r w:rsidR="00493C6C">
          <w:rPr>
            <w:lang w:val="de-AT"/>
          </w:rPr>
          <w:t>reported is 16.80%.</w:t>
        </w:r>
      </w:ins>
    </w:p>
    <w:p w14:paraId="6A92459C" w14:textId="77777777" w:rsidR="00C342B8" w:rsidRDefault="00C342B8" w:rsidP="00C342B8">
      <w:pPr>
        <w:rPr>
          <w:ins w:id="39" w:author="Pierre Andrivon" w:date="2019-10-04T15:27:00Z"/>
          <w:sz w:val="22"/>
          <w:szCs w:val="22"/>
          <w:lang w:val="fr-FR"/>
        </w:rPr>
      </w:pPr>
    </w:p>
    <w:tbl>
      <w:tblPr>
        <w:tblW w:w="3840" w:type="dxa"/>
        <w:tblCellMar>
          <w:left w:w="0" w:type="dxa"/>
          <w:right w:w="0" w:type="dxa"/>
        </w:tblCellMar>
        <w:tblLook w:val="04A0" w:firstRow="1" w:lastRow="0" w:firstColumn="1" w:lastColumn="0" w:noHBand="0" w:noVBand="1"/>
      </w:tblPr>
      <w:tblGrid>
        <w:gridCol w:w="960"/>
        <w:gridCol w:w="960"/>
        <w:gridCol w:w="986"/>
        <w:gridCol w:w="986"/>
      </w:tblGrid>
      <w:tr w:rsidR="00C342B8" w14:paraId="34CC17B9" w14:textId="77777777" w:rsidTr="00C342B8">
        <w:trPr>
          <w:trHeight w:val="300"/>
          <w:ins w:id="40" w:author="Pierre Andrivon" w:date="2019-10-04T15:27:00Z"/>
        </w:trPr>
        <w:tc>
          <w:tcPr>
            <w:tcW w:w="960" w:type="dxa"/>
            <w:noWrap/>
            <w:tcMar>
              <w:top w:w="0" w:type="dxa"/>
              <w:left w:w="70" w:type="dxa"/>
              <w:bottom w:w="0" w:type="dxa"/>
              <w:right w:w="70" w:type="dxa"/>
            </w:tcMar>
            <w:vAlign w:val="bottom"/>
            <w:hideMark/>
          </w:tcPr>
          <w:p w14:paraId="08855555" w14:textId="77777777" w:rsidR="00C342B8" w:rsidRDefault="00C342B8">
            <w:pPr>
              <w:rPr>
                <w:ins w:id="41" w:author="Pierre Andrivon" w:date="2019-10-04T15:27:00Z"/>
                <w:lang w:val="fr-FR"/>
              </w:rPr>
            </w:pPr>
          </w:p>
        </w:tc>
        <w:tc>
          <w:tcPr>
            <w:tcW w:w="960" w:type="dxa"/>
            <w:noWrap/>
            <w:tcMar>
              <w:top w:w="0" w:type="dxa"/>
              <w:left w:w="70" w:type="dxa"/>
              <w:bottom w:w="0" w:type="dxa"/>
              <w:right w:w="70" w:type="dxa"/>
            </w:tcMar>
            <w:vAlign w:val="bottom"/>
            <w:hideMark/>
          </w:tcPr>
          <w:p w14:paraId="7E274151" w14:textId="77777777" w:rsidR="00C342B8" w:rsidRDefault="00C342B8">
            <w:pPr>
              <w:rPr>
                <w:ins w:id="42" w:author="Pierre Andrivon" w:date="2019-10-04T15:27:00Z"/>
                <w:rFonts w:eastAsia="Times New Roman"/>
                <w:sz w:val="20"/>
                <w:szCs w:val="20"/>
                <w:lang w:eastAsia="en-GB"/>
              </w:rPr>
            </w:pPr>
          </w:p>
        </w:tc>
        <w:tc>
          <w:tcPr>
            <w:tcW w:w="1920" w:type="dxa"/>
            <w:gridSpan w:val="2"/>
            <w:tcBorders>
              <w:top w:val="single" w:sz="8" w:space="0" w:color="auto"/>
              <w:left w:val="single" w:sz="8" w:space="0" w:color="auto"/>
              <w:bottom w:val="single" w:sz="8" w:space="0" w:color="auto"/>
              <w:right w:val="single" w:sz="8" w:space="0" w:color="auto"/>
            </w:tcBorders>
            <w:shd w:val="clear" w:color="auto" w:fill="AAAAAA"/>
            <w:noWrap/>
            <w:tcMar>
              <w:top w:w="0" w:type="dxa"/>
              <w:left w:w="70" w:type="dxa"/>
              <w:bottom w:w="0" w:type="dxa"/>
              <w:right w:w="70" w:type="dxa"/>
            </w:tcMar>
            <w:vAlign w:val="center"/>
            <w:hideMark/>
          </w:tcPr>
          <w:p w14:paraId="4301BD68" w14:textId="77777777" w:rsidR="00C342B8" w:rsidRPr="00C342B8" w:rsidRDefault="00C342B8">
            <w:pPr>
              <w:jc w:val="center"/>
              <w:rPr>
                <w:ins w:id="43" w:author="Pierre Andrivon" w:date="2019-10-04T15:27:00Z"/>
                <w:rFonts w:ascii="Calibri" w:eastAsia="Calibri" w:hAnsi="Calibri" w:cs="Calibri"/>
                <w:b/>
                <w:bCs/>
                <w:color w:val="000000"/>
                <w:sz w:val="16"/>
                <w:szCs w:val="16"/>
                <w:lang w:eastAsia="fr-FR"/>
              </w:rPr>
            </w:pPr>
            <w:ins w:id="44" w:author="Pierre Andrivon" w:date="2019-10-04T15:27:00Z">
              <w:r>
                <w:rPr>
                  <w:b/>
                  <w:bCs/>
                  <w:color w:val="000000"/>
                  <w:sz w:val="16"/>
                  <w:szCs w:val="16"/>
                  <w:lang w:eastAsia="fr-FR"/>
                </w:rPr>
                <w:t>r7_1_1L_10b_EOM1_sep0</w:t>
              </w:r>
            </w:ins>
          </w:p>
        </w:tc>
      </w:tr>
      <w:tr w:rsidR="00C342B8" w14:paraId="56AA6153" w14:textId="77777777" w:rsidTr="00C342B8">
        <w:trPr>
          <w:trHeight w:val="300"/>
          <w:ins w:id="45" w:author="Pierre Andrivon" w:date="2019-10-04T15:27:00Z"/>
        </w:trPr>
        <w:tc>
          <w:tcPr>
            <w:tcW w:w="960" w:type="dxa"/>
            <w:noWrap/>
            <w:tcMar>
              <w:top w:w="0" w:type="dxa"/>
              <w:left w:w="70" w:type="dxa"/>
              <w:bottom w:w="0" w:type="dxa"/>
              <w:right w:w="70" w:type="dxa"/>
            </w:tcMar>
            <w:vAlign w:val="bottom"/>
            <w:hideMark/>
          </w:tcPr>
          <w:p w14:paraId="14B6DEFD" w14:textId="77777777" w:rsidR="00C342B8" w:rsidRDefault="00C342B8">
            <w:pPr>
              <w:rPr>
                <w:ins w:id="46" w:author="Pierre Andrivon" w:date="2019-10-04T15:27:00Z"/>
                <w:b/>
                <w:bCs/>
                <w:color w:val="000000"/>
                <w:sz w:val="16"/>
                <w:szCs w:val="16"/>
                <w:lang w:eastAsia="fr-FR"/>
              </w:rPr>
            </w:pPr>
          </w:p>
        </w:tc>
        <w:tc>
          <w:tcPr>
            <w:tcW w:w="960" w:type="dxa"/>
            <w:noWrap/>
            <w:tcMar>
              <w:top w:w="0" w:type="dxa"/>
              <w:left w:w="70" w:type="dxa"/>
              <w:bottom w:w="0" w:type="dxa"/>
              <w:right w:w="70" w:type="dxa"/>
            </w:tcMar>
            <w:vAlign w:val="bottom"/>
            <w:hideMark/>
          </w:tcPr>
          <w:p w14:paraId="46954E07" w14:textId="77777777" w:rsidR="00C342B8" w:rsidRDefault="00C342B8">
            <w:pPr>
              <w:rPr>
                <w:ins w:id="47" w:author="Pierre Andrivon" w:date="2019-10-04T15:27:00Z"/>
                <w:rFonts w:eastAsia="Times New Roman"/>
                <w:sz w:val="20"/>
                <w:szCs w:val="20"/>
                <w:lang w:eastAsia="en-GB"/>
              </w:rPr>
            </w:pPr>
          </w:p>
        </w:tc>
        <w:tc>
          <w:tcPr>
            <w:tcW w:w="960"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8DF2C45" w14:textId="77777777" w:rsidR="00C342B8" w:rsidRPr="00C342B8" w:rsidRDefault="00C342B8">
            <w:pPr>
              <w:rPr>
                <w:ins w:id="48" w:author="Pierre Andrivon" w:date="2019-10-04T15:27:00Z"/>
                <w:rFonts w:ascii="Calibri" w:eastAsia="Calibri" w:hAnsi="Calibri" w:cs="Calibri"/>
                <w:color w:val="000000"/>
                <w:sz w:val="16"/>
                <w:szCs w:val="16"/>
                <w:lang w:eastAsia="fr-FR"/>
              </w:rPr>
            </w:pPr>
            <w:ins w:id="49" w:author="Pierre Andrivon" w:date="2019-10-04T15:27:00Z">
              <w:r>
                <w:rPr>
                  <w:color w:val="000000"/>
                  <w:sz w:val="16"/>
                  <w:szCs w:val="16"/>
                  <w:lang w:eastAsia="fr-FR"/>
                </w:rPr>
                <w:t>Bitrate</w:t>
              </w:r>
            </w:ins>
          </w:p>
        </w:tc>
        <w:tc>
          <w:tcPr>
            <w:tcW w:w="960"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4B24914" w14:textId="77777777" w:rsidR="00C342B8" w:rsidRDefault="00C342B8">
            <w:pPr>
              <w:rPr>
                <w:ins w:id="50" w:author="Pierre Andrivon" w:date="2019-10-04T15:27:00Z"/>
                <w:color w:val="000000"/>
                <w:sz w:val="16"/>
                <w:szCs w:val="16"/>
                <w:lang w:eastAsia="fr-FR"/>
              </w:rPr>
            </w:pPr>
            <w:ins w:id="51" w:author="Pierre Andrivon" w:date="2019-10-04T15:27:00Z">
              <w:r>
                <w:rPr>
                  <w:color w:val="000000"/>
                  <w:sz w:val="16"/>
                  <w:szCs w:val="16"/>
                  <w:lang w:eastAsia="fr-FR"/>
                </w:rPr>
                <w:t>TotBits</w:t>
              </w:r>
            </w:ins>
          </w:p>
        </w:tc>
      </w:tr>
      <w:tr w:rsidR="00C342B8" w14:paraId="632C2CAE" w14:textId="77777777" w:rsidTr="00C342B8">
        <w:trPr>
          <w:trHeight w:val="300"/>
          <w:ins w:id="52" w:author="Pierre Andrivon" w:date="2019-10-04T15:27:00Z"/>
        </w:trPr>
        <w:tc>
          <w:tcPr>
            <w:tcW w:w="1920" w:type="dxa"/>
            <w:gridSpan w:val="2"/>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1649DEB" w14:textId="77777777" w:rsidR="00C342B8" w:rsidRDefault="00C342B8">
            <w:pPr>
              <w:rPr>
                <w:ins w:id="53" w:author="Pierre Andrivon" w:date="2019-10-04T15:27:00Z"/>
                <w:color w:val="000000"/>
                <w:sz w:val="16"/>
                <w:szCs w:val="16"/>
                <w:lang w:eastAsia="fr-FR"/>
              </w:rPr>
            </w:pPr>
            <w:ins w:id="54" w:author="Pierre Andrivon" w:date="2019-10-04T15:27:00Z">
              <w:r>
                <w:rPr>
                  <w:color w:val="000000"/>
                  <w:sz w:val="16"/>
                  <w:szCs w:val="16"/>
                  <w:lang w:eastAsia="fr-FR"/>
                </w:rPr>
                <w:t>Average Gain</w:t>
              </w:r>
            </w:ins>
          </w:p>
        </w:tc>
        <w:tc>
          <w:tcPr>
            <w:tcW w:w="96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C0B285F" w14:textId="77777777" w:rsidR="00C342B8" w:rsidRDefault="00C342B8">
            <w:pPr>
              <w:jc w:val="right"/>
              <w:rPr>
                <w:ins w:id="55" w:author="Pierre Andrivon" w:date="2019-10-04T15:27:00Z"/>
                <w:color w:val="000000"/>
                <w:sz w:val="16"/>
                <w:szCs w:val="16"/>
                <w:lang w:eastAsia="fr-FR"/>
              </w:rPr>
            </w:pPr>
            <w:ins w:id="56" w:author="Pierre Andrivon" w:date="2019-10-04T15:27:00Z">
              <w:r>
                <w:rPr>
                  <w:color w:val="000000"/>
                  <w:sz w:val="16"/>
                  <w:szCs w:val="16"/>
                  <w:lang w:eastAsia="fr-FR"/>
                </w:rPr>
                <w:t>-101691,16</w:t>
              </w:r>
            </w:ins>
          </w:p>
        </w:tc>
        <w:tc>
          <w:tcPr>
            <w:tcW w:w="96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318A2DA" w14:textId="77777777" w:rsidR="00C342B8" w:rsidRDefault="00C342B8">
            <w:pPr>
              <w:jc w:val="right"/>
              <w:rPr>
                <w:ins w:id="57" w:author="Pierre Andrivon" w:date="2019-10-04T15:27:00Z"/>
                <w:color w:val="000000"/>
                <w:sz w:val="16"/>
                <w:szCs w:val="16"/>
                <w:lang w:eastAsia="fr-FR"/>
              </w:rPr>
            </w:pPr>
            <w:ins w:id="58" w:author="Pierre Andrivon" w:date="2019-10-04T15:27:00Z">
              <w:r>
                <w:rPr>
                  <w:color w:val="000000"/>
                  <w:sz w:val="16"/>
                  <w:szCs w:val="16"/>
                  <w:lang w:eastAsia="fr-FR"/>
                </w:rPr>
                <w:t>-3171320,6</w:t>
              </w:r>
            </w:ins>
          </w:p>
        </w:tc>
      </w:tr>
      <w:tr w:rsidR="00C342B8" w14:paraId="07A62885" w14:textId="77777777" w:rsidTr="00C342B8">
        <w:trPr>
          <w:trHeight w:val="300"/>
          <w:ins w:id="59" w:author="Pierre Andrivon" w:date="2019-10-04T15:27:00Z"/>
        </w:trPr>
        <w:tc>
          <w:tcPr>
            <w:tcW w:w="1920"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0BB04DA" w14:textId="77777777" w:rsidR="00C342B8" w:rsidRDefault="00C342B8">
            <w:pPr>
              <w:rPr>
                <w:ins w:id="60" w:author="Pierre Andrivon" w:date="2019-10-04T15:27:00Z"/>
                <w:color w:val="000000"/>
                <w:sz w:val="16"/>
                <w:szCs w:val="16"/>
                <w:lang w:eastAsia="fr-FR"/>
              </w:rPr>
            </w:pPr>
            <w:ins w:id="61" w:author="Pierre Andrivon" w:date="2019-10-04T15:27:00Z">
              <w:r>
                <w:rPr>
                  <w:color w:val="000000"/>
                  <w:sz w:val="16"/>
                  <w:szCs w:val="16"/>
                  <w:lang w:eastAsia="fr-FR"/>
                </w:rPr>
                <w:t>Anchor</w:t>
              </w:r>
            </w:ins>
          </w:p>
        </w:tc>
        <w:tc>
          <w:tcPr>
            <w:tcW w:w="96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1B5F06C" w14:textId="77777777" w:rsidR="00C342B8" w:rsidRDefault="00C342B8">
            <w:pPr>
              <w:jc w:val="right"/>
              <w:rPr>
                <w:ins w:id="62" w:author="Pierre Andrivon" w:date="2019-10-04T15:27:00Z"/>
                <w:color w:val="000000"/>
                <w:sz w:val="16"/>
                <w:szCs w:val="16"/>
                <w:lang w:eastAsia="fr-FR"/>
              </w:rPr>
            </w:pPr>
            <w:ins w:id="63" w:author="Pierre Andrivon" w:date="2019-10-04T15:27:00Z">
              <w:r>
                <w:rPr>
                  <w:color w:val="000000"/>
                  <w:sz w:val="16"/>
                  <w:szCs w:val="16"/>
                  <w:lang w:eastAsia="fr-FR"/>
                </w:rPr>
                <w:t>604638,53</w:t>
              </w:r>
            </w:ins>
          </w:p>
        </w:tc>
        <w:tc>
          <w:tcPr>
            <w:tcW w:w="96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BD50ED1" w14:textId="77777777" w:rsidR="00C342B8" w:rsidRDefault="00C342B8">
            <w:pPr>
              <w:jc w:val="right"/>
              <w:rPr>
                <w:ins w:id="64" w:author="Pierre Andrivon" w:date="2019-10-04T15:27:00Z"/>
                <w:color w:val="000000"/>
                <w:sz w:val="16"/>
                <w:szCs w:val="16"/>
                <w:lang w:eastAsia="fr-FR"/>
              </w:rPr>
            </w:pPr>
            <w:ins w:id="65" w:author="Pierre Andrivon" w:date="2019-10-04T15:27:00Z">
              <w:r>
                <w:rPr>
                  <w:color w:val="000000"/>
                  <w:sz w:val="16"/>
                  <w:szCs w:val="16"/>
                  <w:lang w:eastAsia="fr-FR"/>
                </w:rPr>
                <w:t>18873190</w:t>
              </w:r>
            </w:ins>
          </w:p>
        </w:tc>
      </w:tr>
      <w:tr w:rsidR="00C342B8" w14:paraId="044A585E" w14:textId="77777777" w:rsidTr="00C342B8">
        <w:trPr>
          <w:trHeight w:val="300"/>
          <w:ins w:id="66" w:author="Pierre Andrivon" w:date="2019-10-04T15:27:00Z"/>
        </w:trPr>
        <w:tc>
          <w:tcPr>
            <w:tcW w:w="1920"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C6D1976" w14:textId="77777777" w:rsidR="00C342B8" w:rsidRDefault="00C342B8">
            <w:pPr>
              <w:rPr>
                <w:ins w:id="67" w:author="Pierre Andrivon" w:date="2019-10-04T15:27:00Z"/>
                <w:color w:val="000000"/>
                <w:sz w:val="16"/>
                <w:szCs w:val="16"/>
                <w:lang w:eastAsia="fr-FR"/>
              </w:rPr>
            </w:pPr>
            <w:ins w:id="68" w:author="Pierre Andrivon" w:date="2019-10-04T15:27:00Z">
              <w:r>
                <w:rPr>
                  <w:color w:val="000000"/>
                  <w:sz w:val="16"/>
                  <w:szCs w:val="16"/>
                  <w:lang w:eastAsia="fr-FR"/>
                </w:rPr>
                <w:t>Gain</w:t>
              </w:r>
            </w:ins>
          </w:p>
        </w:tc>
        <w:tc>
          <w:tcPr>
            <w:tcW w:w="960" w:type="dxa"/>
            <w:tcBorders>
              <w:top w:val="nil"/>
              <w:left w:val="nil"/>
              <w:bottom w:val="nil"/>
              <w:right w:val="single" w:sz="8" w:space="0" w:color="auto"/>
            </w:tcBorders>
            <w:noWrap/>
            <w:tcMar>
              <w:top w:w="0" w:type="dxa"/>
              <w:left w:w="70" w:type="dxa"/>
              <w:bottom w:w="0" w:type="dxa"/>
              <w:right w:w="70" w:type="dxa"/>
            </w:tcMar>
            <w:vAlign w:val="bottom"/>
            <w:hideMark/>
          </w:tcPr>
          <w:p w14:paraId="50767E9C" w14:textId="77777777" w:rsidR="00C342B8" w:rsidRDefault="00C342B8">
            <w:pPr>
              <w:jc w:val="right"/>
              <w:rPr>
                <w:ins w:id="69" w:author="Pierre Andrivon" w:date="2019-10-04T15:27:00Z"/>
                <w:color w:val="000000"/>
                <w:sz w:val="16"/>
                <w:szCs w:val="16"/>
                <w:lang w:eastAsia="fr-FR"/>
              </w:rPr>
            </w:pPr>
            <w:ins w:id="70" w:author="Pierre Andrivon" w:date="2019-10-04T15:27:00Z">
              <w:r>
                <w:rPr>
                  <w:color w:val="00FF00"/>
                  <w:sz w:val="16"/>
                  <w:szCs w:val="16"/>
                  <w:lang w:eastAsia="fr-FR"/>
                </w:rPr>
                <w:t>-16,82%</w:t>
              </w:r>
            </w:ins>
          </w:p>
        </w:tc>
        <w:tc>
          <w:tcPr>
            <w:tcW w:w="960" w:type="dxa"/>
            <w:tcBorders>
              <w:top w:val="nil"/>
              <w:left w:val="nil"/>
              <w:bottom w:val="nil"/>
              <w:right w:val="single" w:sz="8" w:space="0" w:color="auto"/>
            </w:tcBorders>
            <w:noWrap/>
            <w:tcMar>
              <w:top w:w="0" w:type="dxa"/>
              <w:left w:w="70" w:type="dxa"/>
              <w:bottom w:w="0" w:type="dxa"/>
              <w:right w:w="70" w:type="dxa"/>
            </w:tcMar>
            <w:vAlign w:val="bottom"/>
            <w:hideMark/>
          </w:tcPr>
          <w:p w14:paraId="6CE41018" w14:textId="77777777" w:rsidR="00C342B8" w:rsidRDefault="00C342B8">
            <w:pPr>
              <w:jc w:val="right"/>
              <w:rPr>
                <w:ins w:id="71" w:author="Pierre Andrivon" w:date="2019-10-04T15:27:00Z"/>
                <w:color w:val="000000"/>
                <w:sz w:val="16"/>
                <w:szCs w:val="16"/>
                <w:lang w:eastAsia="fr-FR"/>
              </w:rPr>
            </w:pPr>
            <w:ins w:id="72" w:author="Pierre Andrivon" w:date="2019-10-04T15:27:00Z">
              <w:r>
                <w:rPr>
                  <w:color w:val="00FF00"/>
                  <w:sz w:val="16"/>
                  <w:szCs w:val="16"/>
                  <w:lang w:eastAsia="fr-FR"/>
                </w:rPr>
                <w:t>-16,80%</w:t>
              </w:r>
            </w:ins>
          </w:p>
        </w:tc>
      </w:tr>
      <w:tr w:rsidR="00C342B8" w14:paraId="12899F3B" w14:textId="77777777" w:rsidTr="00C342B8">
        <w:trPr>
          <w:trHeight w:val="300"/>
          <w:ins w:id="73" w:author="Pierre Andrivon" w:date="2019-10-04T15:27:00Z"/>
        </w:trPr>
        <w:tc>
          <w:tcPr>
            <w:tcW w:w="1920"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332CB423" w14:textId="77777777" w:rsidR="00C342B8" w:rsidRDefault="00C342B8">
            <w:pPr>
              <w:rPr>
                <w:ins w:id="74" w:author="Pierre Andrivon" w:date="2019-10-04T15:27:00Z"/>
                <w:color w:val="000000"/>
                <w:sz w:val="16"/>
                <w:szCs w:val="16"/>
                <w:lang w:eastAsia="fr-FR"/>
              </w:rPr>
            </w:pP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5078013" w14:textId="77777777" w:rsidR="00C342B8" w:rsidRDefault="00C342B8">
            <w:pPr>
              <w:jc w:val="right"/>
              <w:rPr>
                <w:ins w:id="75" w:author="Pierre Andrivon" w:date="2019-10-04T15:27:00Z"/>
                <w:color w:val="00FF00"/>
                <w:sz w:val="16"/>
                <w:szCs w:val="16"/>
                <w:lang w:eastAsia="fr-FR"/>
              </w:rPr>
            </w:pP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BC93F2F" w14:textId="77777777" w:rsidR="00C342B8" w:rsidRDefault="00C342B8">
            <w:pPr>
              <w:jc w:val="right"/>
              <w:rPr>
                <w:ins w:id="76" w:author="Pierre Andrivon" w:date="2019-10-04T15:27:00Z"/>
                <w:color w:val="00FF00"/>
                <w:sz w:val="16"/>
                <w:szCs w:val="16"/>
                <w:lang w:eastAsia="fr-FR"/>
              </w:rPr>
            </w:pPr>
          </w:p>
        </w:tc>
      </w:tr>
    </w:tbl>
    <w:p w14:paraId="720F6350" w14:textId="77777777" w:rsidR="00C342B8" w:rsidRPr="00C342B8" w:rsidRDefault="00C342B8" w:rsidP="00C342B8">
      <w:pPr>
        <w:rPr>
          <w:ins w:id="77" w:author="Pierre Andrivon" w:date="2019-10-04T15:27:00Z"/>
          <w:lang w:val="de-AT"/>
          <w:rPrChange w:id="78" w:author="Pierre Andrivon" w:date="2019-10-04T15:27:00Z">
            <w:rPr>
              <w:ins w:id="79" w:author="Pierre Andrivon" w:date="2019-10-04T15:27:00Z"/>
              <w:lang w:val="de-AT"/>
            </w:rPr>
          </w:rPrChange>
        </w:rPr>
        <w:pPrChange w:id="80" w:author="Pierre Andrivon" w:date="2019-10-04T15:27:00Z">
          <w:pPr>
            <w:pStyle w:val="Heading1"/>
          </w:pPr>
        </w:pPrChange>
      </w:pPr>
    </w:p>
    <w:p w14:paraId="2452B689" w14:textId="57B3C97B" w:rsidR="00DA1B6F" w:rsidRDefault="00DA1B6F" w:rsidP="00DA1B6F">
      <w:pPr>
        <w:pStyle w:val="Heading1"/>
        <w:rPr>
          <w:lang w:val="de-AT"/>
        </w:rPr>
      </w:pPr>
      <w:r>
        <w:rPr>
          <w:lang w:val="de-AT"/>
        </w:rPr>
        <w:t>References</w:t>
      </w:r>
    </w:p>
    <w:p w14:paraId="73BCF22F" w14:textId="1DA26E46" w:rsidR="00E854CE" w:rsidRDefault="00E854CE" w:rsidP="00E854CE">
      <w:pPr>
        <w:rPr>
          <w:lang w:val="de-AT"/>
        </w:rPr>
      </w:pPr>
      <w:r>
        <w:rPr>
          <w:lang w:val="de-AT"/>
        </w:rPr>
        <w:t xml:space="preserve">[1] </w:t>
      </w:r>
      <w:r w:rsidR="00B43F16">
        <w:rPr>
          <w:lang w:val="de-AT"/>
        </w:rPr>
        <w:t>Draft V-PCC specification, CD stage, revision d</w:t>
      </w:r>
      <w:r w:rsidR="007E25B7">
        <w:rPr>
          <w:lang w:val="de-AT"/>
        </w:rPr>
        <w:t>40</w:t>
      </w:r>
    </w:p>
    <w:p w14:paraId="7B6D22A2" w14:textId="1CC77C23" w:rsidR="008119BA" w:rsidRPr="00E854CE" w:rsidRDefault="008119BA" w:rsidP="00E854CE">
      <w:pPr>
        <w:rPr>
          <w:lang w:val="de-AT"/>
        </w:rPr>
      </w:pPr>
      <w:r>
        <w:rPr>
          <w:lang w:val="de-AT"/>
        </w:rPr>
        <w:t>[2]</w:t>
      </w:r>
      <w:r w:rsidR="00DD1ABD">
        <w:rPr>
          <w:lang w:val="de-AT"/>
        </w:rPr>
        <w:t xml:space="preserve"> m50860, On separate video for EOM/raw modes, P. Andrivon et al, MPEG128, Geneva</w:t>
      </w:r>
    </w:p>
    <w:sectPr w:rsidR="008119BA" w:rsidRPr="00E854CE">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26DC0" w14:textId="77777777" w:rsidR="00085495" w:rsidRDefault="00085495">
      <w:r>
        <w:separator/>
      </w:r>
    </w:p>
  </w:endnote>
  <w:endnote w:type="continuationSeparator" w:id="0">
    <w:p w14:paraId="72FBC31D" w14:textId="77777777" w:rsidR="00085495" w:rsidRDefault="0008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0D134" w14:textId="77777777" w:rsidR="00085495" w:rsidRDefault="00085495">
      <w:r>
        <w:separator/>
      </w:r>
    </w:p>
  </w:footnote>
  <w:footnote w:type="continuationSeparator" w:id="0">
    <w:p w14:paraId="2D12EB17" w14:textId="77777777" w:rsidR="00085495" w:rsidRDefault="000854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031E2"/>
    <w:multiLevelType w:val="hybridMultilevel"/>
    <w:tmpl w:val="2750A59E"/>
    <w:lvl w:ilvl="0" w:tplc="529C7C2E">
      <w:numFmt w:val="bullet"/>
      <w:lvlText w:val="–"/>
      <w:lvlJc w:val="left"/>
      <w:pPr>
        <w:ind w:left="1526" w:hanging="360"/>
      </w:pPr>
      <w:rPr>
        <w:rFonts w:ascii="Cambria" w:eastAsia="Times New Roman" w:hAnsi="Cambria" w:hint="default"/>
      </w:rPr>
    </w:lvl>
    <w:lvl w:ilvl="1" w:tplc="DFFC43E0">
      <w:start w:val="17"/>
      <w:numFmt w:val="bullet"/>
      <w:lvlText w:val="-"/>
      <w:lvlJc w:val="left"/>
      <w:pPr>
        <w:ind w:left="2246" w:hanging="360"/>
      </w:pPr>
      <w:rPr>
        <w:rFonts w:ascii="Calibri" w:eastAsia="Calibri" w:hAnsi="Calibri" w:cs="Calibri" w:hint="default"/>
      </w:rPr>
    </w:lvl>
    <w:lvl w:ilvl="2" w:tplc="04090005">
      <w:start w:val="1"/>
      <w:numFmt w:val="bullet"/>
      <w:lvlText w:val=""/>
      <w:lvlJc w:val="left"/>
      <w:pPr>
        <w:ind w:left="2966" w:hanging="360"/>
      </w:pPr>
      <w:rPr>
        <w:rFonts w:ascii="Wingdings" w:hAnsi="Wingdings" w:hint="default"/>
      </w:rPr>
    </w:lvl>
    <w:lvl w:ilvl="3" w:tplc="04090001">
      <w:start w:val="1"/>
      <w:numFmt w:val="bullet"/>
      <w:lvlText w:val=""/>
      <w:lvlJc w:val="left"/>
      <w:pPr>
        <w:ind w:left="3686" w:hanging="360"/>
      </w:pPr>
      <w:rPr>
        <w:rFonts w:ascii="Symbol" w:hAnsi="Symbol" w:hint="default"/>
      </w:rPr>
    </w:lvl>
    <w:lvl w:ilvl="4" w:tplc="04090003">
      <w:start w:val="1"/>
      <w:numFmt w:val="bullet"/>
      <w:lvlText w:val="o"/>
      <w:lvlJc w:val="left"/>
      <w:pPr>
        <w:ind w:left="4406" w:hanging="360"/>
      </w:pPr>
      <w:rPr>
        <w:rFonts w:ascii="Courier New" w:hAnsi="Courier New" w:cs="Courier New" w:hint="default"/>
      </w:rPr>
    </w:lvl>
    <w:lvl w:ilvl="5" w:tplc="04090005">
      <w:start w:val="1"/>
      <w:numFmt w:val="bullet"/>
      <w:lvlText w:val=""/>
      <w:lvlJc w:val="left"/>
      <w:pPr>
        <w:ind w:left="5126" w:hanging="360"/>
      </w:pPr>
      <w:rPr>
        <w:rFonts w:ascii="Wingdings" w:hAnsi="Wingdings" w:hint="default"/>
      </w:rPr>
    </w:lvl>
    <w:lvl w:ilvl="6" w:tplc="04090001">
      <w:start w:val="1"/>
      <w:numFmt w:val="bullet"/>
      <w:lvlText w:val=""/>
      <w:lvlJc w:val="left"/>
      <w:pPr>
        <w:ind w:left="5846" w:hanging="360"/>
      </w:pPr>
      <w:rPr>
        <w:rFonts w:ascii="Symbol" w:hAnsi="Symbol" w:hint="default"/>
      </w:rPr>
    </w:lvl>
    <w:lvl w:ilvl="7" w:tplc="04090003">
      <w:start w:val="1"/>
      <w:numFmt w:val="bullet"/>
      <w:lvlText w:val="o"/>
      <w:lvlJc w:val="left"/>
      <w:pPr>
        <w:ind w:left="6566" w:hanging="360"/>
      </w:pPr>
      <w:rPr>
        <w:rFonts w:ascii="Courier New" w:hAnsi="Courier New" w:cs="Courier New" w:hint="default"/>
      </w:rPr>
    </w:lvl>
    <w:lvl w:ilvl="8" w:tplc="04090005">
      <w:start w:val="1"/>
      <w:numFmt w:val="bullet"/>
      <w:lvlText w:val=""/>
      <w:lvlJc w:val="left"/>
      <w:pPr>
        <w:ind w:left="7286" w:hanging="360"/>
      </w:pPr>
      <w:rPr>
        <w:rFonts w:ascii="Wingdings" w:hAnsi="Wingdings" w:hint="default"/>
      </w:rPr>
    </w:lvl>
  </w:abstractNum>
  <w:abstractNum w:abstractNumId="1" w15:restartNumberingAfterBreak="0">
    <w:nsid w:val="24406F85"/>
    <w:multiLevelType w:val="hybridMultilevel"/>
    <w:tmpl w:val="36BE9214"/>
    <w:lvl w:ilvl="0" w:tplc="75BE59AC">
      <w:numFmt w:val="bullet"/>
      <w:lvlText w:val="–"/>
      <w:lvlJc w:val="left"/>
      <w:pPr>
        <w:ind w:left="760" w:hanging="400"/>
      </w:pPr>
      <w:rPr>
        <w:rFonts w:ascii="Cambria" w:eastAsia="Times New Roman" w:hAnsi="Cambria" w:cs="Times New Roman" w:hint="default"/>
      </w:rPr>
    </w:lvl>
    <w:lvl w:ilvl="1" w:tplc="529C7C2E">
      <w:numFmt w:val="bullet"/>
      <w:lvlText w:val="–"/>
      <w:lvlJc w:val="left"/>
      <w:pPr>
        <w:ind w:left="1440" w:hanging="360"/>
      </w:pPr>
      <w:rPr>
        <w:rFonts w:ascii="Cambria" w:eastAsia="Times New Roman" w:hAnsi="Cambria" w:hint="default"/>
      </w:rPr>
    </w:lvl>
    <w:lvl w:ilvl="2" w:tplc="529C7C2E">
      <w:numFmt w:val="bullet"/>
      <w:lvlText w:val="–"/>
      <w:lvlJc w:val="left"/>
      <w:pPr>
        <w:ind w:left="2160" w:hanging="360"/>
      </w:pPr>
      <w:rPr>
        <w:rFonts w:ascii="Cambria" w:eastAsia="Times New Roman" w:hAnsi="Cambria" w:hint="default"/>
      </w:rPr>
    </w:lvl>
    <w:lvl w:ilvl="3" w:tplc="529C7C2E">
      <w:numFmt w:val="bullet"/>
      <w:lvlText w:val="–"/>
      <w:lvlJc w:val="left"/>
      <w:pPr>
        <w:ind w:left="2880" w:hanging="360"/>
      </w:pPr>
      <w:rPr>
        <w:rFonts w:ascii="Cambria" w:eastAsia="Times New Roman" w:hAnsi="Cambria" w:hint="default"/>
      </w:rPr>
    </w:lvl>
    <w:lvl w:ilvl="4" w:tplc="529C7C2E">
      <w:numFmt w:val="bullet"/>
      <w:lvlText w:val="–"/>
      <w:lvlJc w:val="left"/>
      <w:pPr>
        <w:ind w:left="3600" w:hanging="360"/>
      </w:pPr>
      <w:rPr>
        <w:rFonts w:ascii="Cambria" w:eastAsia="Times New Roman" w:hAnsi="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DEF2982"/>
    <w:multiLevelType w:val="hybridMultilevel"/>
    <w:tmpl w:val="43D008A6"/>
    <w:lvl w:ilvl="0" w:tplc="DFFC43E0">
      <w:start w:val="17"/>
      <w:numFmt w:val="bullet"/>
      <w:lvlText w:val="-"/>
      <w:lvlJc w:val="left"/>
      <w:pPr>
        <w:ind w:left="1800" w:hanging="360"/>
      </w:pPr>
      <w:rPr>
        <w:rFonts w:ascii="Calibri" w:eastAsia="Calibr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600F62B8"/>
    <w:multiLevelType w:val="hybridMultilevel"/>
    <w:tmpl w:val="15B41D68"/>
    <w:lvl w:ilvl="0" w:tplc="529C7C2E">
      <w:numFmt w:val="bullet"/>
      <w:lvlText w:val="–"/>
      <w:lvlJc w:val="left"/>
      <w:pPr>
        <w:ind w:left="1526" w:hanging="360"/>
      </w:pPr>
      <w:rPr>
        <w:rFonts w:ascii="Cambria" w:eastAsia="Times New Roman" w:hAnsi="Cambria" w:hint="default"/>
      </w:rPr>
    </w:lvl>
    <w:lvl w:ilvl="1" w:tplc="04090003">
      <w:start w:val="1"/>
      <w:numFmt w:val="bullet"/>
      <w:lvlText w:val="o"/>
      <w:lvlJc w:val="left"/>
      <w:pPr>
        <w:ind w:left="2246" w:hanging="360"/>
      </w:pPr>
      <w:rPr>
        <w:rFonts w:ascii="Courier New" w:hAnsi="Courier New" w:cs="Courier New" w:hint="default"/>
      </w:rPr>
    </w:lvl>
    <w:lvl w:ilvl="2" w:tplc="04090005">
      <w:start w:val="1"/>
      <w:numFmt w:val="bullet"/>
      <w:lvlText w:val=""/>
      <w:lvlJc w:val="left"/>
      <w:pPr>
        <w:ind w:left="2966" w:hanging="360"/>
      </w:pPr>
      <w:rPr>
        <w:rFonts w:ascii="Wingdings" w:hAnsi="Wingdings" w:hint="default"/>
      </w:rPr>
    </w:lvl>
    <w:lvl w:ilvl="3" w:tplc="04090001">
      <w:start w:val="1"/>
      <w:numFmt w:val="bullet"/>
      <w:lvlText w:val=""/>
      <w:lvlJc w:val="left"/>
      <w:pPr>
        <w:ind w:left="3686" w:hanging="360"/>
      </w:pPr>
      <w:rPr>
        <w:rFonts w:ascii="Symbol" w:hAnsi="Symbol" w:hint="default"/>
      </w:rPr>
    </w:lvl>
    <w:lvl w:ilvl="4" w:tplc="04090003">
      <w:start w:val="1"/>
      <w:numFmt w:val="bullet"/>
      <w:lvlText w:val="o"/>
      <w:lvlJc w:val="left"/>
      <w:pPr>
        <w:ind w:left="4406" w:hanging="360"/>
      </w:pPr>
      <w:rPr>
        <w:rFonts w:ascii="Courier New" w:hAnsi="Courier New" w:cs="Courier New" w:hint="default"/>
      </w:rPr>
    </w:lvl>
    <w:lvl w:ilvl="5" w:tplc="04090005">
      <w:start w:val="1"/>
      <w:numFmt w:val="bullet"/>
      <w:lvlText w:val=""/>
      <w:lvlJc w:val="left"/>
      <w:pPr>
        <w:ind w:left="5126" w:hanging="360"/>
      </w:pPr>
      <w:rPr>
        <w:rFonts w:ascii="Wingdings" w:hAnsi="Wingdings" w:hint="default"/>
      </w:rPr>
    </w:lvl>
    <w:lvl w:ilvl="6" w:tplc="04090001">
      <w:start w:val="1"/>
      <w:numFmt w:val="bullet"/>
      <w:lvlText w:val=""/>
      <w:lvlJc w:val="left"/>
      <w:pPr>
        <w:ind w:left="5846" w:hanging="360"/>
      </w:pPr>
      <w:rPr>
        <w:rFonts w:ascii="Symbol" w:hAnsi="Symbol" w:hint="default"/>
      </w:rPr>
    </w:lvl>
    <w:lvl w:ilvl="7" w:tplc="04090003">
      <w:start w:val="1"/>
      <w:numFmt w:val="bullet"/>
      <w:lvlText w:val="o"/>
      <w:lvlJc w:val="left"/>
      <w:pPr>
        <w:ind w:left="6566" w:hanging="360"/>
      </w:pPr>
      <w:rPr>
        <w:rFonts w:ascii="Courier New" w:hAnsi="Courier New" w:cs="Courier New" w:hint="default"/>
      </w:rPr>
    </w:lvl>
    <w:lvl w:ilvl="8" w:tplc="04090005">
      <w:start w:val="1"/>
      <w:numFmt w:val="bullet"/>
      <w:lvlText w:val=""/>
      <w:lvlJc w:val="left"/>
      <w:pPr>
        <w:ind w:left="7286" w:hanging="360"/>
      </w:pPr>
      <w:rPr>
        <w:rFonts w:ascii="Wingdings" w:hAnsi="Wingdings" w:hint="default"/>
      </w:r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3"/>
  </w:num>
  <w:num w:numId="3">
    <w:abstractNumId w:val="0"/>
  </w:num>
  <w:num w:numId="4">
    <w:abstractNumId w:val="1"/>
  </w:num>
  <w:num w:numId="5">
    <w:abstractNumId w:val="0"/>
  </w:num>
  <w:num w:numId="6">
    <w:abstractNumId w:val="2"/>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erre Andrivon">
    <w15:presenceInfo w15:providerId="None" w15:userId="Pierre Andriv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75B8"/>
    <w:rsid w:val="0000406F"/>
    <w:rsid w:val="00016B81"/>
    <w:rsid w:val="00023B7C"/>
    <w:rsid w:val="000548F9"/>
    <w:rsid w:val="00056DE3"/>
    <w:rsid w:val="00070C1F"/>
    <w:rsid w:val="00085495"/>
    <w:rsid w:val="00087AF7"/>
    <w:rsid w:val="000A1164"/>
    <w:rsid w:val="000A399B"/>
    <w:rsid w:val="000B1109"/>
    <w:rsid w:val="000B44A0"/>
    <w:rsid w:val="000B4C2E"/>
    <w:rsid w:val="000C18E1"/>
    <w:rsid w:val="000C48B5"/>
    <w:rsid w:val="000D67B1"/>
    <w:rsid w:val="000E6D28"/>
    <w:rsid w:val="001004E4"/>
    <w:rsid w:val="00103290"/>
    <w:rsid w:val="00121BD1"/>
    <w:rsid w:val="00146BFF"/>
    <w:rsid w:val="001726E1"/>
    <w:rsid w:val="001D0A96"/>
    <w:rsid w:val="001D65C4"/>
    <w:rsid w:val="001D70EB"/>
    <w:rsid w:val="00200711"/>
    <w:rsid w:val="002051AD"/>
    <w:rsid w:val="002055F0"/>
    <w:rsid w:val="00214C3A"/>
    <w:rsid w:val="00227052"/>
    <w:rsid w:val="002458CE"/>
    <w:rsid w:val="002A26EE"/>
    <w:rsid w:val="002B2E3D"/>
    <w:rsid w:val="002B73B9"/>
    <w:rsid w:val="002C702C"/>
    <w:rsid w:val="00301B08"/>
    <w:rsid w:val="00316FF1"/>
    <w:rsid w:val="003206C6"/>
    <w:rsid w:val="003536E2"/>
    <w:rsid w:val="003569DB"/>
    <w:rsid w:val="00374686"/>
    <w:rsid w:val="003944A4"/>
    <w:rsid w:val="003A46FD"/>
    <w:rsid w:val="003A4725"/>
    <w:rsid w:val="003E59D3"/>
    <w:rsid w:val="00405818"/>
    <w:rsid w:val="0041064A"/>
    <w:rsid w:val="00422BF7"/>
    <w:rsid w:val="00422CC1"/>
    <w:rsid w:val="004279A2"/>
    <w:rsid w:val="00427F5C"/>
    <w:rsid w:val="00443766"/>
    <w:rsid w:val="00444FC4"/>
    <w:rsid w:val="00472F44"/>
    <w:rsid w:val="00493C6C"/>
    <w:rsid w:val="004C2A5B"/>
    <w:rsid w:val="005100C4"/>
    <w:rsid w:val="00521689"/>
    <w:rsid w:val="005352FC"/>
    <w:rsid w:val="00597ABE"/>
    <w:rsid w:val="005B3FFB"/>
    <w:rsid w:val="005C1981"/>
    <w:rsid w:val="005C6FF9"/>
    <w:rsid w:val="005E1D60"/>
    <w:rsid w:val="005E4DCF"/>
    <w:rsid w:val="005E61D0"/>
    <w:rsid w:val="00602D74"/>
    <w:rsid w:val="0060736B"/>
    <w:rsid w:val="00615DC7"/>
    <w:rsid w:val="0062367F"/>
    <w:rsid w:val="006241E0"/>
    <w:rsid w:val="00633D1C"/>
    <w:rsid w:val="006355E6"/>
    <w:rsid w:val="00640A4F"/>
    <w:rsid w:val="00656344"/>
    <w:rsid w:val="00666A52"/>
    <w:rsid w:val="00673C2C"/>
    <w:rsid w:val="00682BD8"/>
    <w:rsid w:val="00687F76"/>
    <w:rsid w:val="006A3A86"/>
    <w:rsid w:val="006C422C"/>
    <w:rsid w:val="006D2E3B"/>
    <w:rsid w:val="006E7590"/>
    <w:rsid w:val="006F167A"/>
    <w:rsid w:val="006F3A96"/>
    <w:rsid w:val="006F5E98"/>
    <w:rsid w:val="00710F66"/>
    <w:rsid w:val="00740FC9"/>
    <w:rsid w:val="00745B06"/>
    <w:rsid w:val="007477B0"/>
    <w:rsid w:val="00751869"/>
    <w:rsid w:val="00753A30"/>
    <w:rsid w:val="007611C8"/>
    <w:rsid w:val="00765C87"/>
    <w:rsid w:val="0078350F"/>
    <w:rsid w:val="007D5B63"/>
    <w:rsid w:val="007E25B7"/>
    <w:rsid w:val="008042B7"/>
    <w:rsid w:val="008119BA"/>
    <w:rsid w:val="00867B59"/>
    <w:rsid w:val="00870ED5"/>
    <w:rsid w:val="00881CA8"/>
    <w:rsid w:val="00890300"/>
    <w:rsid w:val="008955AA"/>
    <w:rsid w:val="008A5F5D"/>
    <w:rsid w:val="00926A51"/>
    <w:rsid w:val="00971BEA"/>
    <w:rsid w:val="00991ED2"/>
    <w:rsid w:val="009A38B8"/>
    <w:rsid w:val="009B16D8"/>
    <w:rsid w:val="009B3218"/>
    <w:rsid w:val="009B64F8"/>
    <w:rsid w:val="009C0A3D"/>
    <w:rsid w:val="009C21C3"/>
    <w:rsid w:val="009C33AC"/>
    <w:rsid w:val="009C3902"/>
    <w:rsid w:val="009C6F2A"/>
    <w:rsid w:val="00A56398"/>
    <w:rsid w:val="00A57E53"/>
    <w:rsid w:val="00A82ACE"/>
    <w:rsid w:val="00AE1E43"/>
    <w:rsid w:val="00AE7F6A"/>
    <w:rsid w:val="00AF21B8"/>
    <w:rsid w:val="00B020EC"/>
    <w:rsid w:val="00B04D9A"/>
    <w:rsid w:val="00B2295E"/>
    <w:rsid w:val="00B30FCF"/>
    <w:rsid w:val="00B36193"/>
    <w:rsid w:val="00B43F16"/>
    <w:rsid w:val="00B96E7B"/>
    <w:rsid w:val="00BA027B"/>
    <w:rsid w:val="00BC343E"/>
    <w:rsid w:val="00BF0A5D"/>
    <w:rsid w:val="00BF17C0"/>
    <w:rsid w:val="00C01730"/>
    <w:rsid w:val="00C0540A"/>
    <w:rsid w:val="00C12D19"/>
    <w:rsid w:val="00C15958"/>
    <w:rsid w:val="00C175B8"/>
    <w:rsid w:val="00C24D5F"/>
    <w:rsid w:val="00C25405"/>
    <w:rsid w:val="00C342B8"/>
    <w:rsid w:val="00C51B77"/>
    <w:rsid w:val="00C75090"/>
    <w:rsid w:val="00C77D96"/>
    <w:rsid w:val="00CB2621"/>
    <w:rsid w:val="00CC3DAE"/>
    <w:rsid w:val="00CD7DCE"/>
    <w:rsid w:val="00CE4BB2"/>
    <w:rsid w:val="00CF2EEE"/>
    <w:rsid w:val="00D01315"/>
    <w:rsid w:val="00D0667F"/>
    <w:rsid w:val="00D26DE9"/>
    <w:rsid w:val="00D31936"/>
    <w:rsid w:val="00D3230D"/>
    <w:rsid w:val="00D352E4"/>
    <w:rsid w:val="00D47F41"/>
    <w:rsid w:val="00D53FF5"/>
    <w:rsid w:val="00D55B16"/>
    <w:rsid w:val="00D96512"/>
    <w:rsid w:val="00DA1B6F"/>
    <w:rsid w:val="00DA1C08"/>
    <w:rsid w:val="00DC1362"/>
    <w:rsid w:val="00DD1ABD"/>
    <w:rsid w:val="00DE10E9"/>
    <w:rsid w:val="00E11C29"/>
    <w:rsid w:val="00E127D5"/>
    <w:rsid w:val="00E304BB"/>
    <w:rsid w:val="00E36A23"/>
    <w:rsid w:val="00E37562"/>
    <w:rsid w:val="00E629A7"/>
    <w:rsid w:val="00E854CC"/>
    <w:rsid w:val="00E854CE"/>
    <w:rsid w:val="00E8757E"/>
    <w:rsid w:val="00EC59BF"/>
    <w:rsid w:val="00ED05C1"/>
    <w:rsid w:val="00F02535"/>
    <w:rsid w:val="00F030F2"/>
    <w:rsid w:val="00F04D13"/>
    <w:rsid w:val="00F122A0"/>
    <w:rsid w:val="00F14399"/>
    <w:rsid w:val="00F35887"/>
    <w:rsid w:val="00F41152"/>
    <w:rsid w:val="00F51A40"/>
    <w:rsid w:val="00F57A6A"/>
    <w:rsid w:val="00F61EF5"/>
    <w:rsid w:val="00F737AC"/>
    <w:rsid w:val="00F929A5"/>
    <w:rsid w:val="00FB0E52"/>
    <w:rsid w:val="00FD712E"/>
    <w:rsid w:val="00FE6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FD8195B"/>
  <w15:chartTrackingRefBased/>
  <w15:docId w15:val="{6C85F149-45FB-4C41-8EA2-DA73259A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iPriority w:val="35"/>
    <w:unhideWhenUsed/>
    <w:qFormat/>
    <w:rsid w:val="009B64F8"/>
    <w:rPr>
      <w:b/>
      <w:bCs/>
      <w:sz w:val="20"/>
      <w:szCs w:val="20"/>
    </w:rPr>
  </w:style>
  <w:style w:type="paragraph" w:styleId="BalloonText">
    <w:name w:val="Balloon Text"/>
    <w:basedOn w:val="Normal"/>
    <w:link w:val="BalloonTextChar"/>
    <w:uiPriority w:val="99"/>
    <w:semiHidden/>
    <w:unhideWhenUsed/>
    <w:rsid w:val="006F3A96"/>
    <w:rPr>
      <w:rFonts w:ascii="Segoe UI" w:hAnsi="Segoe UI" w:cs="Segoe UI"/>
      <w:sz w:val="18"/>
      <w:szCs w:val="18"/>
    </w:rPr>
  </w:style>
  <w:style w:type="character" w:customStyle="1" w:styleId="BalloonTextChar">
    <w:name w:val="Balloon Text Char"/>
    <w:link w:val="BalloonText"/>
    <w:uiPriority w:val="99"/>
    <w:semiHidden/>
    <w:rsid w:val="006F3A96"/>
    <w:rPr>
      <w:rFonts w:ascii="Segoe UI" w:hAnsi="Segoe UI" w:cs="Segoe UI"/>
      <w:sz w:val="18"/>
      <w:szCs w:val="18"/>
      <w:lang w:val="en-US" w:eastAsia="en-US"/>
    </w:rPr>
  </w:style>
  <w:style w:type="paragraph" w:styleId="CommentText">
    <w:name w:val="annotation text"/>
    <w:basedOn w:val="Normal"/>
    <w:link w:val="CommentTextChar"/>
    <w:uiPriority w:val="99"/>
    <w:semiHidden/>
    <w:unhideWhenUsed/>
    <w:rsid w:val="006F5E98"/>
    <w:pPr>
      <w:tabs>
        <w:tab w:val="left" w:pos="794"/>
        <w:tab w:val="left" w:pos="1191"/>
        <w:tab w:val="left" w:pos="1588"/>
        <w:tab w:val="left" w:pos="1985"/>
      </w:tabs>
      <w:overflowPunct w:val="0"/>
      <w:autoSpaceDE w:val="0"/>
      <w:autoSpaceDN w:val="0"/>
      <w:adjustRightInd w:val="0"/>
      <w:spacing w:before="136"/>
    </w:pPr>
    <w:rPr>
      <w:rFonts w:eastAsia="Malgun Gothic"/>
      <w:sz w:val="20"/>
      <w:szCs w:val="20"/>
      <w:lang w:val="en-GB"/>
    </w:rPr>
  </w:style>
  <w:style w:type="character" w:customStyle="1" w:styleId="CommentTextChar">
    <w:name w:val="Comment Text Char"/>
    <w:link w:val="CommentText"/>
    <w:uiPriority w:val="99"/>
    <w:semiHidden/>
    <w:rsid w:val="006F5E98"/>
    <w:rPr>
      <w:rFonts w:eastAsia="Malgun Gothic"/>
      <w:lang w:eastAsia="en-US"/>
    </w:rPr>
  </w:style>
  <w:style w:type="character" w:customStyle="1" w:styleId="ListParagraphChar">
    <w:name w:val="List Paragraph Char"/>
    <w:link w:val="ListParagraph"/>
    <w:uiPriority w:val="34"/>
    <w:locked/>
    <w:rsid w:val="006F5E98"/>
    <w:rPr>
      <w:sz w:val="22"/>
      <w:szCs w:val="22"/>
    </w:rPr>
  </w:style>
  <w:style w:type="paragraph" w:styleId="ListParagraph">
    <w:name w:val="List Paragraph"/>
    <w:basedOn w:val="Normal"/>
    <w:link w:val="ListParagraphChar"/>
    <w:uiPriority w:val="34"/>
    <w:qFormat/>
    <w:rsid w:val="006F5E98"/>
    <w:pPr>
      <w:tabs>
        <w:tab w:val="left" w:pos="403"/>
      </w:tabs>
      <w:spacing w:after="240" w:line="240" w:lineRule="atLeast"/>
      <w:ind w:leftChars="400" w:left="840"/>
    </w:pPr>
    <w:rPr>
      <w:sz w:val="22"/>
      <w:szCs w:val="22"/>
      <w:lang w:val="en-GB" w:eastAsia="en-GB"/>
    </w:rPr>
  </w:style>
  <w:style w:type="character" w:styleId="CommentReference">
    <w:name w:val="annotation reference"/>
    <w:uiPriority w:val="99"/>
    <w:semiHidden/>
    <w:unhideWhenUsed/>
    <w:rsid w:val="006F5E98"/>
    <w:rPr>
      <w:rFonts w:ascii="Times New Roman" w:hAnsi="Times New Roman" w:cs="Times New Roman" w:hint="default"/>
      <w:sz w:val="16"/>
    </w:rPr>
  </w:style>
  <w:style w:type="character" w:customStyle="1" w:styleId="CaptionChar">
    <w:name w:val="Caption Char"/>
    <w:link w:val="Caption"/>
    <w:uiPriority w:val="35"/>
    <w:rsid w:val="00640A4F"/>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370338">
      <w:bodyDiv w:val="1"/>
      <w:marLeft w:val="0"/>
      <w:marRight w:val="0"/>
      <w:marTop w:val="0"/>
      <w:marBottom w:val="0"/>
      <w:divBdr>
        <w:top w:val="none" w:sz="0" w:space="0" w:color="auto"/>
        <w:left w:val="none" w:sz="0" w:space="0" w:color="auto"/>
        <w:bottom w:val="none" w:sz="0" w:space="0" w:color="auto"/>
        <w:right w:val="none" w:sz="0" w:space="0" w:color="auto"/>
      </w:divBdr>
    </w:div>
    <w:div w:id="602809488">
      <w:bodyDiv w:val="1"/>
      <w:marLeft w:val="0"/>
      <w:marRight w:val="0"/>
      <w:marTop w:val="0"/>
      <w:marBottom w:val="0"/>
      <w:divBdr>
        <w:top w:val="none" w:sz="0" w:space="0" w:color="auto"/>
        <w:left w:val="none" w:sz="0" w:space="0" w:color="auto"/>
        <w:bottom w:val="none" w:sz="0" w:space="0" w:color="auto"/>
        <w:right w:val="none" w:sz="0" w:space="0" w:color="auto"/>
      </w:divBdr>
    </w:div>
    <w:div w:id="759526249">
      <w:bodyDiv w:val="1"/>
      <w:marLeft w:val="0"/>
      <w:marRight w:val="0"/>
      <w:marTop w:val="0"/>
      <w:marBottom w:val="0"/>
      <w:divBdr>
        <w:top w:val="none" w:sz="0" w:space="0" w:color="auto"/>
        <w:left w:val="none" w:sz="0" w:space="0" w:color="auto"/>
        <w:bottom w:val="none" w:sz="0" w:space="0" w:color="auto"/>
        <w:right w:val="none" w:sz="0" w:space="0" w:color="auto"/>
      </w:divBdr>
    </w:div>
    <w:div w:id="777603324">
      <w:bodyDiv w:val="1"/>
      <w:marLeft w:val="0"/>
      <w:marRight w:val="0"/>
      <w:marTop w:val="0"/>
      <w:marBottom w:val="0"/>
      <w:divBdr>
        <w:top w:val="none" w:sz="0" w:space="0" w:color="auto"/>
        <w:left w:val="none" w:sz="0" w:space="0" w:color="auto"/>
        <w:bottom w:val="none" w:sz="0" w:space="0" w:color="auto"/>
        <w:right w:val="none" w:sz="0" w:space="0" w:color="auto"/>
      </w:divBdr>
    </w:div>
    <w:div w:id="970672762">
      <w:bodyDiv w:val="1"/>
      <w:marLeft w:val="0"/>
      <w:marRight w:val="0"/>
      <w:marTop w:val="0"/>
      <w:marBottom w:val="0"/>
      <w:divBdr>
        <w:top w:val="none" w:sz="0" w:space="0" w:color="auto"/>
        <w:left w:val="none" w:sz="0" w:space="0" w:color="auto"/>
        <w:bottom w:val="none" w:sz="0" w:space="0" w:color="auto"/>
        <w:right w:val="none" w:sz="0" w:space="0" w:color="auto"/>
      </w:divBdr>
    </w:div>
    <w:div w:id="143281723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2826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SecurityGroups xmlns="f2e96c19-9718-4731-8499-f4759ae116ac" xsi:nil="true"/>
    <MigrationWizId xmlns="f2e96c19-9718-4731-8499-f4759ae116ac" xsi:nil="true"/>
    <MigrationWizIdPermissions xmlns="f2e96c19-9718-4731-8499-f4759ae116ac" xsi:nil="true"/>
    <MigrationWizIdPermissionLevels xmlns="f2e96c19-9718-4731-8499-f4759ae116ac" xsi:nil="true"/>
    <MigrationWizIdDocumentLibraryPermissions xmlns="f2e96c19-9718-4731-8499-f4759ae116a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7F27916ED46C4C81879D97887FFCF9" ma:contentTypeVersion="18" ma:contentTypeDescription="Create a new document." ma:contentTypeScope="" ma:versionID="98ef5f1fea282be801c402cc0ebca489">
  <xsd:schema xmlns:xsd="http://www.w3.org/2001/XMLSchema" xmlns:xs="http://www.w3.org/2001/XMLSchema" xmlns:p="http://schemas.microsoft.com/office/2006/metadata/properties" xmlns:ns3="f2e96c19-9718-4731-8499-f4759ae116ac" xmlns:ns4="c128de76-f759-4d3e-b96d-35e38bee282a" targetNamespace="http://schemas.microsoft.com/office/2006/metadata/properties" ma:root="true" ma:fieldsID="b9fcbbb0fb72fdf351b2f1070a34fddd" ns3:_="" ns4:_="">
    <xsd:import namespace="f2e96c19-9718-4731-8499-f4759ae116ac"/>
    <xsd:import namespace="c128de76-f759-4d3e-b96d-35e38bee282a"/>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96c19-9718-4731-8499-f4759ae116a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28de76-f759-4d3e-b96d-35e38bee282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D7BBEA-4413-4CBA-A221-AFF68FD86959}">
  <ds:schemaRefs>
    <ds:schemaRef ds:uri="http://schemas.microsoft.com/office/2006/metadata/properties"/>
    <ds:schemaRef ds:uri="http://schemas.microsoft.com/office/infopath/2007/PartnerControls"/>
    <ds:schemaRef ds:uri="f2e96c19-9718-4731-8499-f4759ae116ac"/>
  </ds:schemaRefs>
</ds:datastoreItem>
</file>

<file path=customXml/itemProps2.xml><?xml version="1.0" encoding="utf-8"?>
<ds:datastoreItem xmlns:ds="http://schemas.openxmlformats.org/officeDocument/2006/customXml" ds:itemID="{DD502478-4CED-4C92-A7A5-58F32BA63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96c19-9718-4731-8499-f4759ae116ac"/>
    <ds:schemaRef ds:uri="c128de76-f759-4d3e-b96d-35e38bee28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09C560-46DF-4A65-814E-D306D50D8D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7197</TotalTime>
  <Pages>2</Pages>
  <Words>605</Words>
  <Characters>3452</Characters>
  <Application>Microsoft Office Word</Application>
  <DocSecurity>0</DocSecurity>
  <Lines>28</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Andrivon Pierre</dc:creator>
  <cp:keywords/>
  <cp:lastModifiedBy>Pierre Andrivon</cp:lastModifiedBy>
  <cp:revision>180</cp:revision>
  <cp:lastPrinted>1899-12-31T23:00:00Z</cp:lastPrinted>
  <dcterms:created xsi:type="dcterms:W3CDTF">2019-09-26T08:26:00Z</dcterms:created>
  <dcterms:modified xsi:type="dcterms:W3CDTF">2019-10-04T13:37:00Z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0x010100B07F27916ED46C4C81879D97887FFCF9</vt:lpwstr>
  </property>
</Properties>
</file>